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6145E3" w14:textId="686E03FE" w:rsidR="00F9583B" w:rsidRPr="0002000D" w:rsidRDefault="00F9583B" w:rsidP="0002000D">
      <w:p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02000D">
        <w:rPr>
          <w:rFonts w:ascii="Garamond" w:hAnsi="Garamond" w:cs="Arial"/>
          <w:sz w:val="24"/>
          <w:szCs w:val="24"/>
        </w:rPr>
        <w:t xml:space="preserve">Na podlagi 29. člena Zakona o lokalni samoupravi (Uradni list RS, št. 94/07 – uradno prečiščeno besedilo, 76/08, 79/09, 51/10, 40/12 – ZUJF, 14/15 – ZUUJFO, 11/18 – ZSPDSLS-1, 30/18, 61/20 – ZIUZEOP-A, 80/20 – ZIUOOPE in </w:t>
      </w:r>
      <w:r w:rsidR="007350DF" w:rsidRPr="0002000D">
        <w:rPr>
          <w:rFonts w:ascii="Garamond" w:hAnsi="Garamond" w:cs="Arial"/>
          <w:sz w:val="24"/>
          <w:szCs w:val="24"/>
        </w:rPr>
        <w:t>62/24 – odl. US) in 15. člena Statuta Občine Kidričevo</w:t>
      </w:r>
      <w:r w:rsidR="0096115E">
        <w:rPr>
          <w:rFonts w:ascii="Garamond" w:hAnsi="Garamond" w:cs="Arial"/>
          <w:sz w:val="24"/>
          <w:szCs w:val="24"/>
        </w:rPr>
        <w:t xml:space="preserve"> </w:t>
      </w:r>
      <w:r w:rsidRPr="0002000D">
        <w:rPr>
          <w:rFonts w:ascii="Garamond" w:hAnsi="Garamond" w:cs="Arial"/>
          <w:sz w:val="24"/>
          <w:szCs w:val="24"/>
        </w:rPr>
        <w:t>(</w:t>
      </w:r>
      <w:r w:rsidR="007350DF" w:rsidRPr="0002000D">
        <w:rPr>
          <w:rFonts w:ascii="Garamond" w:hAnsi="Garamond" w:cs="Arial"/>
          <w:sz w:val="24"/>
          <w:szCs w:val="24"/>
        </w:rPr>
        <w:t xml:space="preserve">Uradno glasilo slovenskih občin, št. 62/16 in 16/18) je Občinski svet Občine Kidričevo, na </w:t>
      </w:r>
      <w:r w:rsidR="00FD6888">
        <w:rPr>
          <w:rFonts w:ascii="Garamond" w:hAnsi="Garamond" w:cs="Arial"/>
          <w:sz w:val="24"/>
          <w:szCs w:val="24"/>
        </w:rPr>
        <w:t>_____</w:t>
      </w:r>
      <w:r w:rsidRPr="0002000D">
        <w:rPr>
          <w:rFonts w:ascii="Garamond" w:hAnsi="Garamond" w:cs="Arial"/>
          <w:sz w:val="24"/>
          <w:szCs w:val="24"/>
        </w:rPr>
        <w:t>. redni seji</w:t>
      </w:r>
      <w:r w:rsidR="007350DF" w:rsidRPr="0002000D">
        <w:rPr>
          <w:rFonts w:ascii="Garamond" w:hAnsi="Garamond" w:cs="Arial"/>
          <w:sz w:val="24"/>
          <w:szCs w:val="24"/>
        </w:rPr>
        <w:t xml:space="preserve">, dne </w:t>
      </w:r>
      <w:r w:rsidR="00FD6888">
        <w:rPr>
          <w:rFonts w:ascii="Garamond" w:hAnsi="Garamond" w:cs="Arial"/>
          <w:sz w:val="24"/>
          <w:szCs w:val="24"/>
        </w:rPr>
        <w:t>__________</w:t>
      </w:r>
      <w:r w:rsidR="0096115E">
        <w:rPr>
          <w:rFonts w:ascii="Garamond" w:hAnsi="Garamond" w:cs="Arial"/>
          <w:sz w:val="24"/>
          <w:szCs w:val="24"/>
        </w:rPr>
        <w:t>,</w:t>
      </w:r>
      <w:r w:rsidRPr="0002000D">
        <w:rPr>
          <w:rFonts w:ascii="Garamond" w:hAnsi="Garamond" w:cs="Arial"/>
          <w:sz w:val="24"/>
          <w:szCs w:val="24"/>
        </w:rPr>
        <w:t xml:space="preserve"> sprejel</w:t>
      </w:r>
    </w:p>
    <w:p w14:paraId="2082DF3B" w14:textId="215B473F" w:rsidR="007350DF" w:rsidRPr="0002000D" w:rsidRDefault="007350DF" w:rsidP="0002000D">
      <w:p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14:paraId="45C901A5" w14:textId="77777777" w:rsidR="007350DF" w:rsidRPr="0002000D" w:rsidRDefault="007350DF" w:rsidP="0002000D">
      <w:p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14:paraId="5527CD1D" w14:textId="77777777" w:rsidR="0002000D" w:rsidRPr="0002000D" w:rsidRDefault="0002000D" w:rsidP="0002000D">
      <w:pPr>
        <w:shd w:val="clear" w:color="auto" w:fill="FFFFFF"/>
        <w:spacing w:after="0" w:line="240" w:lineRule="auto"/>
        <w:jc w:val="center"/>
        <w:rPr>
          <w:rFonts w:ascii="Garamond" w:hAnsi="Garamond" w:cs="Arial"/>
          <w:b/>
          <w:bCs/>
          <w:sz w:val="24"/>
          <w:szCs w:val="24"/>
        </w:rPr>
      </w:pPr>
      <w:r w:rsidRPr="0002000D">
        <w:rPr>
          <w:rFonts w:ascii="Garamond" w:hAnsi="Garamond" w:cs="Arial"/>
          <w:b/>
          <w:bCs/>
          <w:sz w:val="24"/>
          <w:szCs w:val="24"/>
        </w:rPr>
        <w:t>P R A V I L N I K </w:t>
      </w:r>
    </w:p>
    <w:p w14:paraId="72F4C7DD" w14:textId="335A457F" w:rsidR="0002000D" w:rsidRPr="0002000D" w:rsidRDefault="0002000D" w:rsidP="0002000D">
      <w:pPr>
        <w:shd w:val="clear" w:color="auto" w:fill="FFFFFF"/>
        <w:spacing w:after="0" w:line="240" w:lineRule="auto"/>
        <w:jc w:val="center"/>
        <w:rPr>
          <w:rFonts w:ascii="Garamond" w:hAnsi="Garamond" w:cs="Arial"/>
          <w:b/>
          <w:bCs/>
          <w:sz w:val="24"/>
          <w:szCs w:val="24"/>
        </w:rPr>
      </w:pPr>
      <w:r w:rsidRPr="0002000D">
        <w:rPr>
          <w:rFonts w:ascii="Garamond" w:hAnsi="Garamond" w:cs="Arial"/>
          <w:b/>
          <w:bCs/>
          <w:sz w:val="24"/>
          <w:szCs w:val="24"/>
        </w:rPr>
        <w:t>o dodeljevanju finančnih sredstev iz občinskega proračuna za pospeševanje razvoja malega gos</w:t>
      </w:r>
      <w:r w:rsidR="00664E89">
        <w:rPr>
          <w:rFonts w:ascii="Garamond" w:hAnsi="Garamond" w:cs="Arial"/>
          <w:b/>
          <w:bCs/>
          <w:sz w:val="24"/>
          <w:szCs w:val="24"/>
        </w:rPr>
        <w:t>podarstva v Občini Kidričevo</w:t>
      </w:r>
    </w:p>
    <w:p w14:paraId="33A45A5A" w14:textId="77777777" w:rsidR="0002000D" w:rsidRPr="0002000D" w:rsidRDefault="0002000D" w:rsidP="0002000D">
      <w:pPr>
        <w:spacing w:after="0" w:line="240" w:lineRule="auto"/>
        <w:rPr>
          <w:rStyle w:val="Hiperpovezava"/>
          <w:rFonts w:ascii="Garamond" w:hAnsi="Garamond"/>
          <w:color w:val="auto"/>
          <w:sz w:val="24"/>
          <w:szCs w:val="24"/>
          <w:u w:val="none"/>
          <w:shd w:val="clear" w:color="auto" w:fill="FFFFFF"/>
        </w:rPr>
      </w:pPr>
      <w:r w:rsidRPr="0002000D">
        <w:rPr>
          <w:rFonts w:ascii="Garamond" w:hAnsi="Garamond"/>
          <w:sz w:val="24"/>
          <w:szCs w:val="24"/>
        </w:rPr>
        <w:fldChar w:fldCharType="begin"/>
      </w:r>
      <w:r w:rsidRPr="0002000D">
        <w:rPr>
          <w:rFonts w:ascii="Garamond" w:hAnsi="Garamond"/>
          <w:sz w:val="24"/>
          <w:szCs w:val="24"/>
        </w:rPr>
        <w:instrText xml:space="preserve"> HYPERLINK "https://zakonodaja.ulinfotok.si/glasilo-uradni-list-rs/vsebina/2024-01-1481/pravilnik-o-dodeljevanju-financnih-sredstev-iz-obcinskega-proracuna-za-pospesevanje-razvoja-malega-gospodarstva-v-obcini-velike-lasce/" \l "I.%C2%A0SPLO%C5%A0NE%C2%A0DOLO%C4%8CBE" </w:instrText>
      </w:r>
      <w:r w:rsidRPr="0002000D">
        <w:rPr>
          <w:rFonts w:ascii="Garamond" w:hAnsi="Garamond"/>
          <w:sz w:val="24"/>
          <w:szCs w:val="24"/>
        </w:rPr>
        <w:fldChar w:fldCharType="separate"/>
      </w:r>
    </w:p>
    <w:p w14:paraId="432B0C48" w14:textId="77777777" w:rsidR="0002000D" w:rsidRPr="0002000D" w:rsidRDefault="0002000D" w:rsidP="0002000D">
      <w:pPr>
        <w:spacing w:after="0" w:line="240" w:lineRule="auto"/>
        <w:jc w:val="center"/>
        <w:rPr>
          <w:rFonts w:ascii="Garamond" w:hAnsi="Garamond"/>
          <w:b/>
          <w:bCs/>
          <w:sz w:val="24"/>
          <w:szCs w:val="24"/>
        </w:rPr>
      </w:pPr>
      <w:r w:rsidRPr="0002000D">
        <w:rPr>
          <w:rFonts w:ascii="Garamond" w:hAnsi="Garamond" w:cs="Arial"/>
          <w:b/>
          <w:bCs/>
          <w:sz w:val="24"/>
          <w:szCs w:val="24"/>
          <w:shd w:val="clear" w:color="auto" w:fill="FFFFFF"/>
        </w:rPr>
        <w:t>I. SPLOŠNE DOLOČBE </w:t>
      </w:r>
    </w:p>
    <w:p w14:paraId="6582FAF9" w14:textId="77777777" w:rsidR="0002000D" w:rsidRPr="0002000D" w:rsidRDefault="0002000D" w:rsidP="0002000D">
      <w:pPr>
        <w:spacing w:after="0" w:line="240" w:lineRule="auto"/>
        <w:rPr>
          <w:rStyle w:val="Hiperpovezava"/>
          <w:rFonts w:ascii="Garamond" w:hAnsi="Garamond"/>
          <w:color w:val="auto"/>
          <w:sz w:val="24"/>
          <w:szCs w:val="24"/>
          <w:u w:val="none"/>
        </w:rPr>
      </w:pPr>
      <w:r w:rsidRPr="0002000D">
        <w:rPr>
          <w:rFonts w:ascii="Garamond" w:hAnsi="Garamond"/>
          <w:sz w:val="24"/>
          <w:szCs w:val="24"/>
        </w:rPr>
        <w:fldChar w:fldCharType="end"/>
      </w:r>
      <w:r w:rsidRPr="0002000D">
        <w:rPr>
          <w:rFonts w:ascii="Garamond" w:hAnsi="Garamond"/>
          <w:sz w:val="24"/>
          <w:szCs w:val="24"/>
        </w:rPr>
        <w:fldChar w:fldCharType="begin"/>
      </w:r>
      <w:r w:rsidRPr="0002000D">
        <w:rPr>
          <w:rFonts w:ascii="Garamond" w:hAnsi="Garamond"/>
          <w:sz w:val="24"/>
          <w:szCs w:val="24"/>
        </w:rPr>
        <w:instrText xml:space="preserve"> HYPERLINK "https://zakonodaja.ulinfotok.si/glasilo-uradni-list-rs/vsebina/2024-01-1481/pravilnik-o-dodeljevanju-financnih-sredstev-iz-obcinskega-proracuna-za-pospesevanje-razvoja-malega-gospodarstva-v-obcini-velike-lasce/" \l "1.%C2%A0%C4%8Dlen" </w:instrText>
      </w:r>
      <w:r w:rsidRPr="0002000D">
        <w:rPr>
          <w:rFonts w:ascii="Garamond" w:hAnsi="Garamond"/>
          <w:sz w:val="24"/>
          <w:szCs w:val="24"/>
        </w:rPr>
        <w:fldChar w:fldCharType="separate"/>
      </w:r>
    </w:p>
    <w:p w14:paraId="6CE313F9" w14:textId="77777777" w:rsidR="0002000D" w:rsidRPr="0002000D" w:rsidRDefault="0002000D" w:rsidP="0002000D">
      <w:pPr>
        <w:spacing w:after="0" w:line="240" w:lineRule="auto"/>
        <w:jc w:val="center"/>
        <w:rPr>
          <w:rFonts w:ascii="Garamond" w:hAnsi="Garamond"/>
          <w:b/>
          <w:bCs/>
          <w:sz w:val="24"/>
          <w:szCs w:val="24"/>
        </w:rPr>
      </w:pPr>
      <w:r w:rsidRPr="0002000D">
        <w:rPr>
          <w:rFonts w:ascii="Garamond" w:hAnsi="Garamond" w:cs="Arial"/>
          <w:b/>
          <w:bCs/>
          <w:sz w:val="24"/>
          <w:szCs w:val="24"/>
          <w:shd w:val="clear" w:color="auto" w:fill="FFFFFF"/>
        </w:rPr>
        <w:t>1. člen </w:t>
      </w:r>
    </w:p>
    <w:p w14:paraId="5E82186A" w14:textId="77777777" w:rsidR="0002000D" w:rsidRPr="0002000D" w:rsidRDefault="0002000D" w:rsidP="0002000D">
      <w:pPr>
        <w:spacing w:after="0" w:line="240" w:lineRule="auto"/>
        <w:rPr>
          <w:rFonts w:ascii="Garamond" w:hAnsi="Garamond" w:cs="Times New Roman"/>
          <w:sz w:val="24"/>
          <w:szCs w:val="24"/>
        </w:rPr>
      </w:pPr>
      <w:r w:rsidRPr="0002000D">
        <w:rPr>
          <w:rFonts w:ascii="Garamond" w:hAnsi="Garamond"/>
          <w:sz w:val="24"/>
          <w:szCs w:val="24"/>
        </w:rPr>
        <w:fldChar w:fldCharType="end"/>
      </w:r>
    </w:p>
    <w:p w14:paraId="3FEF7625" w14:textId="5CE73706" w:rsidR="0002000D" w:rsidRDefault="0002000D" w:rsidP="00664E89">
      <w:p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02000D">
        <w:rPr>
          <w:rFonts w:ascii="Garamond" w:hAnsi="Garamond" w:cs="Arial"/>
          <w:sz w:val="24"/>
          <w:szCs w:val="24"/>
        </w:rPr>
        <w:t>S tem pravilnikom se določajo nameni, ukrepi, pogoji in upravičenci ter postopek dodeljevanja pomoči iz proračuns</w:t>
      </w:r>
      <w:r w:rsidR="00664E89">
        <w:rPr>
          <w:rFonts w:ascii="Garamond" w:hAnsi="Garamond" w:cs="Arial"/>
          <w:sz w:val="24"/>
          <w:szCs w:val="24"/>
        </w:rPr>
        <w:t>kih sredstev Občine Kidričevo</w:t>
      </w:r>
      <w:r w:rsidRPr="0002000D">
        <w:rPr>
          <w:rFonts w:ascii="Garamond" w:hAnsi="Garamond" w:cs="Arial"/>
          <w:sz w:val="24"/>
          <w:szCs w:val="24"/>
        </w:rPr>
        <w:t>, za pospeševanje razvoja malega go</w:t>
      </w:r>
      <w:r w:rsidR="00664E89">
        <w:rPr>
          <w:rFonts w:ascii="Garamond" w:hAnsi="Garamond" w:cs="Arial"/>
          <w:sz w:val="24"/>
          <w:szCs w:val="24"/>
        </w:rPr>
        <w:t>spodarstva v Občini Kidričevo</w:t>
      </w:r>
      <w:r w:rsidRPr="0002000D">
        <w:rPr>
          <w:rFonts w:ascii="Garamond" w:hAnsi="Garamond" w:cs="Arial"/>
          <w:sz w:val="24"/>
          <w:szCs w:val="24"/>
        </w:rPr>
        <w:t>.</w:t>
      </w:r>
    </w:p>
    <w:p w14:paraId="33BD8921" w14:textId="77777777" w:rsidR="0002000D" w:rsidRPr="0002000D" w:rsidRDefault="0002000D" w:rsidP="0002000D">
      <w:pPr>
        <w:spacing w:after="0" w:line="240" w:lineRule="auto"/>
        <w:rPr>
          <w:rStyle w:val="Hiperpovezava"/>
          <w:rFonts w:ascii="Garamond" w:hAnsi="Garamond"/>
          <w:color w:val="auto"/>
          <w:sz w:val="24"/>
          <w:szCs w:val="24"/>
          <w:u w:val="none"/>
          <w:shd w:val="clear" w:color="auto" w:fill="FFFFFF"/>
        </w:rPr>
      </w:pPr>
      <w:r w:rsidRPr="0002000D">
        <w:rPr>
          <w:rFonts w:ascii="Garamond" w:hAnsi="Garamond"/>
          <w:sz w:val="24"/>
          <w:szCs w:val="24"/>
        </w:rPr>
        <w:fldChar w:fldCharType="begin"/>
      </w:r>
      <w:r w:rsidRPr="0002000D">
        <w:rPr>
          <w:rFonts w:ascii="Garamond" w:hAnsi="Garamond"/>
          <w:sz w:val="24"/>
          <w:szCs w:val="24"/>
        </w:rPr>
        <w:instrText xml:space="preserve"> HYPERLINK "https://zakonodaja.ulinfotok.si/glasilo-uradni-list-rs/vsebina/2024-01-1481/pravilnik-o-dodeljevanju-financnih-sredstev-iz-obcinskega-proracuna-za-pospesevanje-razvoja-malega-gospodarstva-v-obcini-velike-lasce/" \l "2.%C2%A0%C4%8Dlen" </w:instrText>
      </w:r>
      <w:r w:rsidRPr="0002000D">
        <w:rPr>
          <w:rFonts w:ascii="Garamond" w:hAnsi="Garamond"/>
          <w:sz w:val="24"/>
          <w:szCs w:val="24"/>
        </w:rPr>
        <w:fldChar w:fldCharType="separate"/>
      </w:r>
    </w:p>
    <w:p w14:paraId="09428E35" w14:textId="77777777" w:rsidR="0002000D" w:rsidRPr="0002000D" w:rsidRDefault="0002000D" w:rsidP="0002000D">
      <w:pPr>
        <w:spacing w:after="0" w:line="240" w:lineRule="auto"/>
        <w:jc w:val="center"/>
        <w:rPr>
          <w:rFonts w:ascii="Garamond" w:hAnsi="Garamond"/>
          <w:b/>
          <w:bCs/>
          <w:sz w:val="24"/>
          <w:szCs w:val="24"/>
        </w:rPr>
      </w:pPr>
      <w:r w:rsidRPr="0002000D">
        <w:rPr>
          <w:rFonts w:ascii="Garamond" w:hAnsi="Garamond" w:cs="Arial"/>
          <w:b/>
          <w:bCs/>
          <w:sz w:val="24"/>
          <w:szCs w:val="24"/>
          <w:shd w:val="clear" w:color="auto" w:fill="FFFFFF"/>
        </w:rPr>
        <w:t>2. člen </w:t>
      </w:r>
    </w:p>
    <w:p w14:paraId="59564B36" w14:textId="77777777" w:rsidR="0002000D" w:rsidRPr="0002000D" w:rsidRDefault="0002000D" w:rsidP="0002000D">
      <w:pPr>
        <w:spacing w:after="0" w:line="240" w:lineRule="auto"/>
        <w:rPr>
          <w:rFonts w:ascii="Garamond" w:hAnsi="Garamond" w:cs="Times New Roman"/>
          <w:sz w:val="24"/>
          <w:szCs w:val="24"/>
        </w:rPr>
      </w:pPr>
      <w:r w:rsidRPr="0002000D">
        <w:rPr>
          <w:rFonts w:ascii="Garamond" w:hAnsi="Garamond"/>
          <w:sz w:val="24"/>
          <w:szCs w:val="24"/>
        </w:rPr>
        <w:fldChar w:fldCharType="end"/>
      </w:r>
    </w:p>
    <w:p w14:paraId="5E904D27" w14:textId="77777777" w:rsidR="0002000D" w:rsidRPr="0002000D" w:rsidRDefault="0002000D" w:rsidP="00664E89">
      <w:p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02000D">
        <w:rPr>
          <w:rFonts w:ascii="Garamond" w:hAnsi="Garamond" w:cs="Arial"/>
          <w:sz w:val="24"/>
          <w:szCs w:val="24"/>
        </w:rPr>
        <w:t>Sredstva za ukrepe iz tega pravilnika se zagotavljajo iz občinskega proračuna, njihovo višino pa določi občinski svet z odlokom o proračunu za tekoče leto.</w:t>
      </w:r>
    </w:p>
    <w:p w14:paraId="77F8C9AB" w14:textId="77777777" w:rsidR="00664E89" w:rsidRDefault="00664E89" w:rsidP="00664E89">
      <w:p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14:paraId="60ECB8A4" w14:textId="617E97FB" w:rsidR="0002000D" w:rsidRPr="0002000D" w:rsidRDefault="0002000D" w:rsidP="00664E89">
      <w:p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02000D">
        <w:rPr>
          <w:rFonts w:ascii="Garamond" w:hAnsi="Garamond" w:cs="Arial"/>
          <w:sz w:val="24"/>
          <w:szCs w:val="24"/>
        </w:rPr>
        <w:t>Pomoči na podlagi tega pravilnika, se dodeljujejo v obliki dotacij, skladno z Uredbo Komisije (EU) št. 2023/2831 z dne 13. decembra 2023 o uporabi členov 107 in 108 Pogodbe o delovanju Evropske unije pri pomoči </w:t>
      </w:r>
      <w:r w:rsidRPr="00664E89">
        <w:rPr>
          <w:rFonts w:ascii="Garamond" w:hAnsi="Garamond" w:cs="Arial"/>
          <w:iCs/>
          <w:sz w:val="24"/>
          <w:szCs w:val="24"/>
        </w:rPr>
        <w:t>de minimis</w:t>
      </w:r>
      <w:r w:rsidRPr="0002000D">
        <w:rPr>
          <w:rFonts w:ascii="Garamond" w:hAnsi="Garamond" w:cs="Arial"/>
          <w:sz w:val="24"/>
          <w:szCs w:val="24"/>
        </w:rPr>
        <w:t xml:space="preserve"> (Uradni list Evropske unije, </w:t>
      </w:r>
      <w:r w:rsidR="00664E89">
        <w:rPr>
          <w:rFonts w:ascii="Garamond" w:hAnsi="Garamond" w:cs="Arial"/>
          <w:sz w:val="24"/>
          <w:szCs w:val="24"/>
        </w:rPr>
        <w:t>z dne 15.12.</w:t>
      </w:r>
      <w:r w:rsidR="0096115E">
        <w:rPr>
          <w:rFonts w:ascii="Garamond" w:hAnsi="Garamond" w:cs="Arial"/>
          <w:sz w:val="24"/>
          <w:szCs w:val="24"/>
        </w:rPr>
        <w:t>2023)</w:t>
      </w:r>
      <w:r w:rsidRPr="0002000D">
        <w:rPr>
          <w:rFonts w:ascii="Garamond" w:hAnsi="Garamond" w:cs="Arial"/>
          <w:sz w:val="24"/>
          <w:szCs w:val="24"/>
        </w:rPr>
        <w:t xml:space="preserve"> (v nadaljnjem</w:t>
      </w:r>
      <w:r w:rsidR="0096115E">
        <w:rPr>
          <w:rFonts w:ascii="Garamond" w:hAnsi="Garamond" w:cs="Arial"/>
          <w:sz w:val="24"/>
          <w:szCs w:val="24"/>
        </w:rPr>
        <w:t xml:space="preserve"> besedilu: Uredba Komisije (EU)</w:t>
      </w:r>
      <w:r w:rsidRPr="0002000D">
        <w:rPr>
          <w:rFonts w:ascii="Garamond" w:hAnsi="Garamond" w:cs="Arial"/>
          <w:sz w:val="24"/>
          <w:szCs w:val="24"/>
        </w:rPr>
        <w:t xml:space="preserve"> št. 2023/2831).</w:t>
      </w:r>
    </w:p>
    <w:p w14:paraId="747465DC" w14:textId="77777777" w:rsidR="0002000D" w:rsidRPr="0002000D" w:rsidRDefault="0002000D" w:rsidP="0002000D">
      <w:pPr>
        <w:spacing w:after="0" w:line="240" w:lineRule="auto"/>
        <w:rPr>
          <w:rStyle w:val="Hiperpovezava"/>
          <w:rFonts w:ascii="Garamond" w:hAnsi="Garamond"/>
          <w:color w:val="auto"/>
          <w:sz w:val="24"/>
          <w:szCs w:val="24"/>
          <w:u w:val="none"/>
          <w:shd w:val="clear" w:color="auto" w:fill="FFFFFF"/>
        </w:rPr>
      </w:pPr>
      <w:r w:rsidRPr="0002000D">
        <w:rPr>
          <w:rFonts w:ascii="Garamond" w:hAnsi="Garamond"/>
          <w:sz w:val="24"/>
          <w:szCs w:val="24"/>
        </w:rPr>
        <w:fldChar w:fldCharType="begin"/>
      </w:r>
      <w:r w:rsidRPr="0002000D">
        <w:rPr>
          <w:rFonts w:ascii="Garamond" w:hAnsi="Garamond"/>
          <w:sz w:val="24"/>
          <w:szCs w:val="24"/>
        </w:rPr>
        <w:instrText xml:space="preserve"> HYPERLINK "https://zakonodaja.ulinfotok.si/glasilo-uradni-list-rs/vsebina/2024-01-1481/pravilnik-o-dodeljevanju-financnih-sredstev-iz-obcinskega-proracuna-za-pospesevanje-razvoja-malega-gospodarstva-v-obcini-velike-lasce/" \l "II.%C2%A0UPRAVI%C4%8CENCI" </w:instrText>
      </w:r>
      <w:r w:rsidRPr="0002000D">
        <w:rPr>
          <w:rFonts w:ascii="Garamond" w:hAnsi="Garamond"/>
          <w:sz w:val="24"/>
          <w:szCs w:val="24"/>
        </w:rPr>
        <w:fldChar w:fldCharType="separate"/>
      </w:r>
    </w:p>
    <w:p w14:paraId="3074938C" w14:textId="77777777" w:rsidR="0002000D" w:rsidRPr="0002000D" w:rsidRDefault="0002000D" w:rsidP="0002000D">
      <w:pPr>
        <w:spacing w:after="0" w:line="240" w:lineRule="auto"/>
        <w:jc w:val="center"/>
        <w:rPr>
          <w:rFonts w:ascii="Garamond" w:hAnsi="Garamond"/>
          <w:b/>
          <w:bCs/>
          <w:sz w:val="24"/>
          <w:szCs w:val="24"/>
        </w:rPr>
      </w:pPr>
      <w:r w:rsidRPr="0002000D">
        <w:rPr>
          <w:rFonts w:ascii="Garamond" w:hAnsi="Garamond" w:cs="Arial"/>
          <w:b/>
          <w:bCs/>
          <w:sz w:val="24"/>
          <w:szCs w:val="24"/>
          <w:shd w:val="clear" w:color="auto" w:fill="FFFFFF"/>
        </w:rPr>
        <w:t>II. UPRAVIČENCI </w:t>
      </w:r>
    </w:p>
    <w:p w14:paraId="034D279F" w14:textId="77777777" w:rsidR="0002000D" w:rsidRPr="0002000D" w:rsidRDefault="0002000D" w:rsidP="0002000D">
      <w:pPr>
        <w:spacing w:after="0" w:line="240" w:lineRule="auto"/>
        <w:rPr>
          <w:rStyle w:val="Hiperpovezava"/>
          <w:rFonts w:ascii="Garamond" w:hAnsi="Garamond"/>
          <w:color w:val="auto"/>
          <w:sz w:val="24"/>
          <w:szCs w:val="24"/>
          <w:u w:val="none"/>
        </w:rPr>
      </w:pPr>
      <w:r w:rsidRPr="0002000D">
        <w:rPr>
          <w:rFonts w:ascii="Garamond" w:hAnsi="Garamond"/>
          <w:sz w:val="24"/>
          <w:szCs w:val="24"/>
        </w:rPr>
        <w:fldChar w:fldCharType="end"/>
      </w:r>
      <w:r w:rsidRPr="0002000D">
        <w:rPr>
          <w:rFonts w:ascii="Garamond" w:hAnsi="Garamond"/>
          <w:sz w:val="24"/>
          <w:szCs w:val="24"/>
        </w:rPr>
        <w:fldChar w:fldCharType="begin"/>
      </w:r>
      <w:r w:rsidRPr="0002000D">
        <w:rPr>
          <w:rFonts w:ascii="Garamond" w:hAnsi="Garamond"/>
          <w:sz w:val="24"/>
          <w:szCs w:val="24"/>
        </w:rPr>
        <w:instrText xml:space="preserve"> HYPERLINK "https://zakonodaja.ulinfotok.si/glasilo-uradni-list-rs/vsebina/2024-01-1481/pravilnik-o-dodeljevanju-financnih-sredstev-iz-obcinskega-proracuna-za-pospesevanje-razvoja-malega-gospodarstva-v-obcini-velike-lasce/" \l "3.%C2%A0%C4%8Dlen" </w:instrText>
      </w:r>
      <w:r w:rsidRPr="0002000D">
        <w:rPr>
          <w:rFonts w:ascii="Garamond" w:hAnsi="Garamond"/>
          <w:sz w:val="24"/>
          <w:szCs w:val="24"/>
        </w:rPr>
        <w:fldChar w:fldCharType="separate"/>
      </w:r>
    </w:p>
    <w:p w14:paraId="41F5B65C" w14:textId="77777777" w:rsidR="0002000D" w:rsidRPr="0002000D" w:rsidRDefault="0002000D" w:rsidP="0002000D">
      <w:pPr>
        <w:spacing w:after="0" w:line="240" w:lineRule="auto"/>
        <w:jc w:val="center"/>
        <w:rPr>
          <w:rFonts w:ascii="Garamond" w:hAnsi="Garamond"/>
          <w:b/>
          <w:bCs/>
          <w:sz w:val="24"/>
          <w:szCs w:val="24"/>
        </w:rPr>
      </w:pPr>
      <w:r w:rsidRPr="0002000D">
        <w:rPr>
          <w:rFonts w:ascii="Garamond" w:hAnsi="Garamond" w:cs="Arial"/>
          <w:b/>
          <w:bCs/>
          <w:sz w:val="24"/>
          <w:szCs w:val="24"/>
          <w:shd w:val="clear" w:color="auto" w:fill="FFFFFF"/>
        </w:rPr>
        <w:t>3. člen</w:t>
      </w:r>
    </w:p>
    <w:p w14:paraId="0A61B8BA" w14:textId="77777777" w:rsidR="0002000D" w:rsidRPr="0002000D" w:rsidRDefault="0002000D" w:rsidP="0002000D">
      <w:pPr>
        <w:spacing w:after="0" w:line="240" w:lineRule="auto"/>
        <w:rPr>
          <w:rFonts w:ascii="Garamond" w:hAnsi="Garamond" w:cs="Times New Roman"/>
          <w:sz w:val="24"/>
          <w:szCs w:val="24"/>
        </w:rPr>
      </w:pPr>
      <w:r w:rsidRPr="0002000D">
        <w:rPr>
          <w:rFonts w:ascii="Garamond" w:hAnsi="Garamond"/>
          <w:sz w:val="24"/>
          <w:szCs w:val="24"/>
        </w:rPr>
        <w:fldChar w:fldCharType="end"/>
      </w:r>
    </w:p>
    <w:p w14:paraId="61F85EC2" w14:textId="77777777" w:rsidR="0002000D" w:rsidRPr="0002000D" w:rsidRDefault="0002000D" w:rsidP="00664E89">
      <w:p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02000D">
        <w:rPr>
          <w:rFonts w:ascii="Garamond" w:hAnsi="Garamond" w:cs="Arial"/>
          <w:sz w:val="24"/>
          <w:szCs w:val="24"/>
        </w:rPr>
        <w:t>Upravičenci do sredstev za pospeševanje razvoja malega gospodarstva so:</w:t>
      </w:r>
    </w:p>
    <w:p w14:paraId="6D6B9C6E" w14:textId="77777777" w:rsidR="00664E89" w:rsidRDefault="0002000D" w:rsidP="00664E89">
      <w:pPr>
        <w:pStyle w:val="Odstavekseznama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664E89">
        <w:rPr>
          <w:rFonts w:ascii="Garamond" w:hAnsi="Garamond" w:cs="Arial"/>
          <w:sz w:val="24"/>
          <w:szCs w:val="24"/>
        </w:rPr>
        <w:t>gospodarske družbe, ki se po zakonu, ki ureja gospodarske družbe, razvrščajo na mikro in majhne družbe,</w:t>
      </w:r>
    </w:p>
    <w:p w14:paraId="1DC09F3B" w14:textId="5598576B" w:rsidR="0002000D" w:rsidRDefault="0002000D" w:rsidP="00664E89">
      <w:pPr>
        <w:pStyle w:val="Odstavekseznama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664E89">
        <w:rPr>
          <w:rFonts w:ascii="Garamond" w:hAnsi="Garamond" w:cs="Arial"/>
          <w:sz w:val="24"/>
          <w:szCs w:val="24"/>
        </w:rPr>
        <w:t>fizične osebe, ki imajo status samostojnega podjetnika posameznika.</w:t>
      </w:r>
    </w:p>
    <w:p w14:paraId="67F011EC" w14:textId="77777777" w:rsidR="00664E89" w:rsidRDefault="00664E89" w:rsidP="00664E89">
      <w:p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14:paraId="01A95196" w14:textId="73859D4A" w:rsidR="0002000D" w:rsidRPr="0002000D" w:rsidRDefault="0002000D" w:rsidP="00664E89">
      <w:p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02000D">
        <w:rPr>
          <w:rFonts w:ascii="Garamond" w:hAnsi="Garamond" w:cs="Arial"/>
          <w:sz w:val="24"/>
          <w:szCs w:val="24"/>
        </w:rPr>
        <w:t>Kot upravičenci za dodelitev finančne spodbude so lahko opredeljeni tudi drugi prejemniki sredstev, če so posebej navedeni v okviru posameznega ukrepa.</w:t>
      </w:r>
    </w:p>
    <w:p w14:paraId="68925399" w14:textId="77777777" w:rsidR="00664E89" w:rsidRDefault="00664E89" w:rsidP="00664E89">
      <w:p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14:paraId="57AB8EFA" w14:textId="4BC6F1C0" w:rsidR="0002000D" w:rsidRPr="0002000D" w:rsidRDefault="0002000D" w:rsidP="00664E89">
      <w:p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02000D">
        <w:rPr>
          <w:rFonts w:ascii="Garamond" w:hAnsi="Garamond" w:cs="Arial"/>
          <w:sz w:val="24"/>
          <w:szCs w:val="24"/>
        </w:rPr>
        <w:t>Sedež upravičenca ali kraj investicije morata bit</w:t>
      </w:r>
      <w:r w:rsidR="00664E89">
        <w:rPr>
          <w:rFonts w:ascii="Garamond" w:hAnsi="Garamond" w:cs="Arial"/>
          <w:sz w:val="24"/>
          <w:szCs w:val="24"/>
        </w:rPr>
        <w:t>i na območju Občine Kidričevo</w:t>
      </w:r>
      <w:r w:rsidRPr="0002000D">
        <w:rPr>
          <w:rFonts w:ascii="Garamond" w:hAnsi="Garamond" w:cs="Arial"/>
          <w:sz w:val="24"/>
          <w:szCs w:val="24"/>
        </w:rPr>
        <w:t>.</w:t>
      </w:r>
    </w:p>
    <w:p w14:paraId="4E2EF2E1" w14:textId="77777777" w:rsidR="00664E89" w:rsidRDefault="00664E89" w:rsidP="00664E89">
      <w:p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14:paraId="6B990275" w14:textId="5B3CFFD2" w:rsidR="0002000D" w:rsidRPr="0002000D" w:rsidRDefault="0002000D" w:rsidP="00664E89">
      <w:p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02000D">
        <w:rPr>
          <w:rFonts w:ascii="Garamond" w:hAnsi="Garamond" w:cs="Arial"/>
          <w:sz w:val="24"/>
          <w:szCs w:val="24"/>
        </w:rPr>
        <w:t>Za opredelitev velikosti podjetja se upoštevajo določila iz Priloge I Uredbe komisije (ES) št. 800/2008, z dne 6. 8. 2008.</w:t>
      </w:r>
    </w:p>
    <w:p w14:paraId="68002E8C" w14:textId="77777777" w:rsidR="0002000D" w:rsidRPr="0002000D" w:rsidRDefault="0002000D" w:rsidP="0002000D">
      <w:pPr>
        <w:spacing w:after="0" w:line="240" w:lineRule="auto"/>
        <w:rPr>
          <w:rStyle w:val="Hiperpovezava"/>
          <w:rFonts w:ascii="Garamond" w:hAnsi="Garamond"/>
          <w:color w:val="auto"/>
          <w:sz w:val="24"/>
          <w:szCs w:val="24"/>
          <w:u w:val="none"/>
          <w:shd w:val="clear" w:color="auto" w:fill="FFFFFF"/>
        </w:rPr>
      </w:pPr>
      <w:r w:rsidRPr="0002000D">
        <w:rPr>
          <w:rFonts w:ascii="Garamond" w:hAnsi="Garamond"/>
          <w:sz w:val="24"/>
          <w:szCs w:val="24"/>
        </w:rPr>
        <w:fldChar w:fldCharType="begin"/>
      </w:r>
      <w:r w:rsidRPr="0002000D">
        <w:rPr>
          <w:rFonts w:ascii="Garamond" w:hAnsi="Garamond"/>
          <w:sz w:val="24"/>
          <w:szCs w:val="24"/>
        </w:rPr>
        <w:instrText xml:space="preserve"> HYPERLINK "https://zakonodaja.ulinfotok.si/glasilo-uradni-list-rs/vsebina/2024-01-1481/pravilnik-o-dodeljevanju-financnih-sredstev-iz-obcinskega-proracuna-za-pospesevanje-razvoja-malega-gospodarstva-v-obcini-velike-lasce/" \l "4.%C2%A0%C4%8Dlen" </w:instrText>
      </w:r>
      <w:r w:rsidRPr="0002000D">
        <w:rPr>
          <w:rFonts w:ascii="Garamond" w:hAnsi="Garamond"/>
          <w:sz w:val="24"/>
          <w:szCs w:val="24"/>
        </w:rPr>
        <w:fldChar w:fldCharType="separate"/>
      </w:r>
    </w:p>
    <w:p w14:paraId="6A06AE5D" w14:textId="77777777" w:rsidR="0002000D" w:rsidRPr="0002000D" w:rsidRDefault="0002000D" w:rsidP="0002000D">
      <w:pPr>
        <w:spacing w:after="0" w:line="240" w:lineRule="auto"/>
        <w:jc w:val="center"/>
        <w:rPr>
          <w:rFonts w:ascii="Garamond" w:hAnsi="Garamond"/>
          <w:b/>
          <w:bCs/>
          <w:sz w:val="24"/>
          <w:szCs w:val="24"/>
        </w:rPr>
      </w:pPr>
      <w:r w:rsidRPr="0002000D">
        <w:rPr>
          <w:rFonts w:ascii="Garamond" w:hAnsi="Garamond" w:cs="Arial"/>
          <w:b/>
          <w:bCs/>
          <w:sz w:val="24"/>
          <w:szCs w:val="24"/>
          <w:shd w:val="clear" w:color="auto" w:fill="FFFFFF"/>
        </w:rPr>
        <w:t>4. člen </w:t>
      </w:r>
    </w:p>
    <w:p w14:paraId="6ED77E5F" w14:textId="4D239A97" w:rsidR="0002000D" w:rsidRPr="0002000D" w:rsidRDefault="0002000D" w:rsidP="00664E89">
      <w:pPr>
        <w:spacing w:after="0" w:line="240" w:lineRule="auto"/>
        <w:rPr>
          <w:rFonts w:ascii="Garamond" w:hAnsi="Garamond" w:cs="Arial"/>
          <w:sz w:val="24"/>
          <w:szCs w:val="24"/>
        </w:rPr>
      </w:pPr>
      <w:r w:rsidRPr="0002000D">
        <w:rPr>
          <w:rFonts w:ascii="Garamond" w:hAnsi="Garamond"/>
          <w:sz w:val="24"/>
          <w:szCs w:val="24"/>
        </w:rPr>
        <w:fldChar w:fldCharType="end"/>
      </w:r>
      <w:r w:rsidRPr="0002000D">
        <w:rPr>
          <w:rFonts w:ascii="Garamond" w:hAnsi="Garamond" w:cs="Arial"/>
          <w:sz w:val="24"/>
          <w:szCs w:val="24"/>
        </w:rPr>
        <w:t>Do pomoči </w:t>
      </w:r>
      <w:r w:rsidRPr="00664E89">
        <w:rPr>
          <w:rFonts w:ascii="Garamond" w:hAnsi="Garamond" w:cs="Arial"/>
          <w:iCs/>
          <w:sz w:val="24"/>
          <w:szCs w:val="24"/>
        </w:rPr>
        <w:t>de minimis</w:t>
      </w:r>
      <w:r w:rsidRPr="0002000D">
        <w:rPr>
          <w:rFonts w:ascii="Garamond" w:hAnsi="Garamond" w:cs="Arial"/>
          <w:sz w:val="24"/>
          <w:szCs w:val="24"/>
        </w:rPr>
        <w:t> niso upravičena podjetja</w:t>
      </w:r>
      <w:r w:rsidR="00664E89">
        <w:rPr>
          <w:rFonts w:ascii="Garamond" w:hAnsi="Garamond" w:cs="Arial"/>
          <w:sz w:val="24"/>
          <w:szCs w:val="24"/>
        </w:rPr>
        <w:t xml:space="preserve"> iz sektorjev</w:t>
      </w:r>
      <w:r w:rsidRPr="0002000D">
        <w:rPr>
          <w:rFonts w:ascii="Garamond" w:hAnsi="Garamond" w:cs="Arial"/>
          <w:sz w:val="24"/>
          <w:szCs w:val="24"/>
        </w:rPr>
        <w:t>:</w:t>
      </w:r>
    </w:p>
    <w:p w14:paraId="20A2E2B3" w14:textId="3F862638" w:rsidR="00664E89" w:rsidRDefault="0096115E" w:rsidP="00664E89">
      <w:pPr>
        <w:pStyle w:val="Odstavekseznama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 xml:space="preserve">iz sektorja </w:t>
      </w:r>
      <w:r w:rsidR="00664E89" w:rsidRPr="00664E89">
        <w:rPr>
          <w:rFonts w:ascii="Garamond" w:hAnsi="Garamond" w:cs="Arial"/>
          <w:sz w:val="24"/>
          <w:szCs w:val="24"/>
        </w:rPr>
        <w:t>primarne proizvodnje</w:t>
      </w:r>
      <w:r w:rsidR="0002000D" w:rsidRPr="00664E89">
        <w:rPr>
          <w:rFonts w:ascii="Garamond" w:hAnsi="Garamond" w:cs="Arial"/>
          <w:sz w:val="24"/>
          <w:szCs w:val="24"/>
        </w:rPr>
        <w:t xml:space="preserve"> </w:t>
      </w:r>
      <w:r w:rsidR="00664E89" w:rsidRPr="00664E89">
        <w:rPr>
          <w:rFonts w:ascii="Garamond" w:hAnsi="Garamond" w:cs="Arial"/>
          <w:sz w:val="24"/>
          <w:szCs w:val="24"/>
        </w:rPr>
        <w:t>ribiških proizvodov in proizvodov akvakulture, opredeljene v členu 5, točki (a) in (b), Uredne (EU) št. 1379/2013</w:t>
      </w:r>
      <w:r w:rsidR="00664E89">
        <w:rPr>
          <w:rFonts w:ascii="Garamond" w:hAnsi="Garamond" w:cs="Arial"/>
          <w:sz w:val="24"/>
          <w:szCs w:val="24"/>
        </w:rPr>
        <w:t>;</w:t>
      </w:r>
    </w:p>
    <w:p w14:paraId="29A8E710" w14:textId="7AEE3AEB" w:rsidR="00664E89" w:rsidRDefault="0096115E" w:rsidP="00664E89">
      <w:pPr>
        <w:pStyle w:val="Odstavekseznama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lastRenderedPageBreak/>
        <w:t xml:space="preserve">iz sektorja </w:t>
      </w:r>
      <w:r w:rsidR="00664E89" w:rsidRPr="00664E89">
        <w:rPr>
          <w:rFonts w:ascii="Garamond" w:hAnsi="Garamond" w:cs="Arial"/>
          <w:sz w:val="24"/>
          <w:szCs w:val="24"/>
        </w:rPr>
        <w:t>predelave in trženje ribiških proizvodov in proizvodov iz akvakulture, kadar je znesek pomoči določen na podlagi cene ali količine proizvodov, nabavljenih ali danih na trg</w:t>
      </w:r>
      <w:r w:rsidR="00664E89">
        <w:rPr>
          <w:rFonts w:ascii="Garamond" w:hAnsi="Garamond" w:cs="Arial"/>
          <w:sz w:val="24"/>
          <w:szCs w:val="24"/>
        </w:rPr>
        <w:t>;</w:t>
      </w:r>
    </w:p>
    <w:p w14:paraId="2A143830" w14:textId="33C25A11" w:rsidR="0002000D" w:rsidRDefault="0096115E" w:rsidP="00664E89">
      <w:pPr>
        <w:pStyle w:val="Odstavekseznama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 xml:space="preserve">iz sektorja </w:t>
      </w:r>
      <w:r w:rsidR="00664E89" w:rsidRPr="00664E89">
        <w:rPr>
          <w:rFonts w:ascii="Garamond" w:hAnsi="Garamond" w:cs="Arial"/>
          <w:sz w:val="24"/>
          <w:szCs w:val="24"/>
        </w:rPr>
        <w:t>primarne proizvodnje kmetijskih proizvodov iz seznama I k Pogodbi o ustanovitvi Evropske skupnosti</w:t>
      </w:r>
      <w:r w:rsidR="00664E89">
        <w:rPr>
          <w:rFonts w:ascii="Garamond" w:hAnsi="Garamond" w:cs="Arial"/>
          <w:sz w:val="24"/>
          <w:szCs w:val="24"/>
        </w:rPr>
        <w:t>;</w:t>
      </w:r>
    </w:p>
    <w:p w14:paraId="6944C3FC" w14:textId="7069A905" w:rsidR="00664E89" w:rsidRDefault="0096115E" w:rsidP="00664E89">
      <w:pPr>
        <w:pStyle w:val="Odstavekseznama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bookmarkStart w:id="0" w:name="_GoBack"/>
      <w:r>
        <w:rPr>
          <w:rFonts w:ascii="Garamond" w:hAnsi="Garamond" w:cs="Arial"/>
          <w:sz w:val="24"/>
          <w:szCs w:val="24"/>
        </w:rPr>
        <w:t xml:space="preserve">iz sektorja </w:t>
      </w:r>
      <w:r w:rsidR="00664E89">
        <w:rPr>
          <w:rFonts w:ascii="Garamond" w:hAnsi="Garamond" w:cs="Arial"/>
          <w:sz w:val="24"/>
          <w:szCs w:val="24"/>
        </w:rPr>
        <w:t>pr</w:t>
      </w:r>
      <w:del w:id="1" w:author="Avtor">
        <w:r w:rsidR="00664E89" w:rsidDel="00E623C5">
          <w:rPr>
            <w:rFonts w:ascii="Garamond" w:hAnsi="Garamond" w:cs="Arial"/>
            <w:sz w:val="24"/>
            <w:szCs w:val="24"/>
          </w:rPr>
          <w:delText>i</w:delText>
        </w:r>
      </w:del>
      <w:ins w:id="2" w:author="Avtor">
        <w:r w:rsidR="00E623C5">
          <w:rPr>
            <w:rFonts w:ascii="Garamond" w:hAnsi="Garamond" w:cs="Arial"/>
            <w:sz w:val="24"/>
            <w:szCs w:val="24"/>
          </w:rPr>
          <w:t>e</w:t>
        </w:r>
      </w:ins>
      <w:r w:rsidR="00664E89">
        <w:rPr>
          <w:rFonts w:ascii="Garamond" w:hAnsi="Garamond" w:cs="Arial"/>
          <w:sz w:val="24"/>
          <w:szCs w:val="24"/>
        </w:rPr>
        <w:t>delave in trženja kmetijskih proizvodov iz seznama v Prilogi I k Pogodbi v naslednji primerih:</w:t>
      </w:r>
    </w:p>
    <w:bookmarkEnd w:id="0"/>
    <w:p w14:paraId="64BC4D3F" w14:textId="59168FD0" w:rsidR="0002000D" w:rsidRPr="00664E89" w:rsidRDefault="0002000D" w:rsidP="00664E89">
      <w:pPr>
        <w:pStyle w:val="Odstavekseznama"/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664E89">
        <w:rPr>
          <w:rFonts w:ascii="Garamond" w:hAnsi="Garamond" w:cs="Arial"/>
          <w:sz w:val="24"/>
          <w:szCs w:val="24"/>
        </w:rPr>
        <w:t>če je znesek pomoči določen na podlagi cene ali količine zadevnih proizvodov, ki so kupljeni od primarnih proizvajalcev ali jih zadevna podjetja dajo na trg,</w:t>
      </w:r>
    </w:p>
    <w:p w14:paraId="26EC527D" w14:textId="6C669F8A" w:rsidR="0002000D" w:rsidRPr="00664E89" w:rsidRDefault="0002000D" w:rsidP="00664E89">
      <w:pPr>
        <w:pStyle w:val="Odstavekseznama"/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664E89">
        <w:rPr>
          <w:rFonts w:ascii="Garamond" w:hAnsi="Garamond" w:cs="Arial"/>
          <w:sz w:val="24"/>
          <w:szCs w:val="24"/>
        </w:rPr>
        <w:t>če je pomoč pogojena s tem, da se delno ali v celoti p</w:t>
      </w:r>
      <w:r w:rsidR="00664E89">
        <w:rPr>
          <w:rFonts w:ascii="Garamond" w:hAnsi="Garamond" w:cs="Arial"/>
          <w:sz w:val="24"/>
          <w:szCs w:val="24"/>
        </w:rPr>
        <w:t>renese na primarne proizvajalce;</w:t>
      </w:r>
    </w:p>
    <w:p w14:paraId="2350FCBB" w14:textId="77777777" w:rsidR="008556CA" w:rsidRDefault="0002000D" w:rsidP="008556CA">
      <w:pPr>
        <w:pStyle w:val="Odstavekseznama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8556CA">
        <w:rPr>
          <w:rFonts w:ascii="Garamond" w:hAnsi="Garamond" w:cs="Arial"/>
          <w:sz w:val="24"/>
          <w:szCs w:val="24"/>
        </w:rPr>
        <w:t>ki nimajo poravnanih finančnih o</w:t>
      </w:r>
      <w:r w:rsidR="008556CA">
        <w:rPr>
          <w:rFonts w:ascii="Garamond" w:hAnsi="Garamond" w:cs="Arial"/>
          <w:sz w:val="24"/>
          <w:szCs w:val="24"/>
        </w:rPr>
        <w:t>bveznosti do Občine Kidričevo</w:t>
      </w:r>
      <w:r w:rsidRPr="008556CA">
        <w:rPr>
          <w:rFonts w:ascii="Garamond" w:hAnsi="Garamond" w:cs="Arial"/>
          <w:sz w:val="24"/>
          <w:szCs w:val="24"/>
        </w:rPr>
        <w:t>,</w:t>
      </w:r>
    </w:p>
    <w:p w14:paraId="76B8D5DB" w14:textId="77777777" w:rsidR="008556CA" w:rsidRDefault="0002000D" w:rsidP="008556CA">
      <w:pPr>
        <w:pStyle w:val="Odstavekseznama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8556CA">
        <w:rPr>
          <w:rFonts w:ascii="Garamond" w:hAnsi="Garamond" w:cs="Arial"/>
          <w:sz w:val="24"/>
          <w:szCs w:val="24"/>
        </w:rPr>
        <w:t>ki nimajo plačanih prispevkov in poravnanih obveznosti do delavcev,</w:t>
      </w:r>
    </w:p>
    <w:p w14:paraId="3A1AB67F" w14:textId="77777777" w:rsidR="008556CA" w:rsidRDefault="0002000D" w:rsidP="008556CA">
      <w:pPr>
        <w:pStyle w:val="Odstavekseznama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8556CA">
        <w:rPr>
          <w:rFonts w:ascii="Garamond" w:hAnsi="Garamond" w:cs="Arial"/>
          <w:sz w:val="24"/>
          <w:szCs w:val="24"/>
        </w:rPr>
        <w:t>ki nimajo poravnanih finančnih obveznosti do države,</w:t>
      </w:r>
    </w:p>
    <w:p w14:paraId="547D2B3E" w14:textId="648414B1" w:rsidR="0002000D" w:rsidRPr="008556CA" w:rsidRDefault="0002000D" w:rsidP="008556CA">
      <w:pPr>
        <w:pStyle w:val="Odstavekseznama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8556CA">
        <w:rPr>
          <w:rFonts w:ascii="Garamond" w:hAnsi="Garamond" w:cs="Arial"/>
          <w:sz w:val="24"/>
          <w:szCs w:val="24"/>
        </w:rPr>
        <w:t>ki nimajo poravnanih vseh obveznosti zaradi sklepa Komisije o razglasitvi pomoči za nezakonito in nezdružljivo z notranjim trgom.</w:t>
      </w:r>
    </w:p>
    <w:p w14:paraId="60F0BCC4" w14:textId="77777777" w:rsidR="0002000D" w:rsidRPr="0002000D" w:rsidRDefault="0002000D" w:rsidP="0002000D">
      <w:pPr>
        <w:spacing w:after="0" w:line="240" w:lineRule="auto"/>
        <w:rPr>
          <w:rStyle w:val="Hiperpovezava"/>
          <w:rFonts w:ascii="Garamond" w:hAnsi="Garamond"/>
          <w:color w:val="auto"/>
          <w:sz w:val="24"/>
          <w:szCs w:val="24"/>
          <w:u w:val="none"/>
          <w:shd w:val="clear" w:color="auto" w:fill="FFFFFF"/>
        </w:rPr>
      </w:pPr>
      <w:r w:rsidRPr="0002000D">
        <w:rPr>
          <w:rFonts w:ascii="Garamond" w:hAnsi="Garamond"/>
          <w:sz w:val="24"/>
          <w:szCs w:val="24"/>
        </w:rPr>
        <w:fldChar w:fldCharType="begin"/>
      </w:r>
      <w:r w:rsidRPr="0002000D">
        <w:rPr>
          <w:rFonts w:ascii="Garamond" w:hAnsi="Garamond"/>
          <w:sz w:val="24"/>
          <w:szCs w:val="24"/>
        </w:rPr>
        <w:instrText xml:space="preserve"> HYPERLINK "https://zakonodaja.ulinfotok.si/glasilo-uradni-list-rs/vsebina/2024-01-1481/pravilnik-o-dodeljevanju-financnih-sredstev-iz-obcinskega-proracuna-za-pospesevanje-razvoja-malega-gospodarstva-v-obcini-velike-lasce/" \l "5.%C2%A0%C4%8Dlen" </w:instrText>
      </w:r>
      <w:r w:rsidRPr="0002000D">
        <w:rPr>
          <w:rFonts w:ascii="Garamond" w:hAnsi="Garamond"/>
          <w:sz w:val="24"/>
          <w:szCs w:val="24"/>
        </w:rPr>
        <w:fldChar w:fldCharType="separate"/>
      </w:r>
    </w:p>
    <w:p w14:paraId="0E86A3D7" w14:textId="77777777" w:rsidR="0002000D" w:rsidRPr="0002000D" w:rsidRDefault="0002000D" w:rsidP="0002000D">
      <w:pPr>
        <w:spacing w:after="0" w:line="240" w:lineRule="auto"/>
        <w:jc w:val="center"/>
        <w:rPr>
          <w:rFonts w:ascii="Garamond" w:hAnsi="Garamond"/>
          <w:b/>
          <w:bCs/>
          <w:sz w:val="24"/>
          <w:szCs w:val="24"/>
        </w:rPr>
      </w:pPr>
      <w:r w:rsidRPr="0002000D">
        <w:rPr>
          <w:rFonts w:ascii="Garamond" w:hAnsi="Garamond" w:cs="Arial"/>
          <w:b/>
          <w:bCs/>
          <w:sz w:val="24"/>
          <w:szCs w:val="24"/>
          <w:shd w:val="clear" w:color="auto" w:fill="FFFFFF"/>
        </w:rPr>
        <w:t>5. člen </w:t>
      </w:r>
    </w:p>
    <w:p w14:paraId="5E483383" w14:textId="77777777" w:rsidR="0002000D" w:rsidRPr="0002000D" w:rsidRDefault="0002000D" w:rsidP="0002000D">
      <w:pPr>
        <w:spacing w:after="0" w:line="240" w:lineRule="auto"/>
        <w:rPr>
          <w:rFonts w:ascii="Garamond" w:hAnsi="Garamond" w:cs="Times New Roman"/>
          <w:sz w:val="24"/>
          <w:szCs w:val="24"/>
        </w:rPr>
      </w:pPr>
      <w:r w:rsidRPr="0002000D">
        <w:rPr>
          <w:rFonts w:ascii="Garamond" w:hAnsi="Garamond"/>
          <w:sz w:val="24"/>
          <w:szCs w:val="24"/>
        </w:rPr>
        <w:fldChar w:fldCharType="end"/>
      </w:r>
    </w:p>
    <w:p w14:paraId="43E3906B" w14:textId="77777777" w:rsidR="008556CA" w:rsidRDefault="0002000D" w:rsidP="008556CA">
      <w:p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02000D">
        <w:rPr>
          <w:rFonts w:ascii="Garamond" w:hAnsi="Garamond" w:cs="Arial"/>
          <w:sz w:val="24"/>
          <w:szCs w:val="24"/>
        </w:rPr>
        <w:t>Pomoč po tem pravilniku ne sme biti:</w:t>
      </w:r>
    </w:p>
    <w:p w14:paraId="41987E73" w14:textId="77777777" w:rsidR="008556CA" w:rsidRDefault="0002000D" w:rsidP="008556CA">
      <w:pPr>
        <w:pStyle w:val="Odstavekseznama"/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8556CA">
        <w:rPr>
          <w:rFonts w:ascii="Garamond" w:hAnsi="Garamond" w:cs="Arial"/>
          <w:sz w:val="24"/>
          <w:szCs w:val="24"/>
        </w:rPr>
        <w:t>namenjena izvozu oziroma z izvozom povezane dejavnosti v tretje države ali države članice, kot je pomoč, neposredno povezana z izvoženimi količinami, z ustanovitvijo in delovanjem distribucijske mreže ali drugimi tekočimi izdatki, povezanimi z izvozno dejavnostjo;</w:t>
      </w:r>
    </w:p>
    <w:p w14:paraId="6EC81E55" w14:textId="1DF7AC44" w:rsidR="0002000D" w:rsidRPr="008556CA" w:rsidRDefault="0002000D" w:rsidP="008556CA">
      <w:pPr>
        <w:pStyle w:val="Odstavekseznama"/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8556CA">
        <w:rPr>
          <w:rFonts w:ascii="Garamond" w:hAnsi="Garamond" w:cs="Arial"/>
          <w:sz w:val="24"/>
          <w:szCs w:val="24"/>
        </w:rPr>
        <w:t>pogojena s prednostno rabo domačih proizvodov pred uvoženimi.</w:t>
      </w:r>
    </w:p>
    <w:p w14:paraId="2EE80CC8" w14:textId="77777777" w:rsidR="008556CA" w:rsidRDefault="008556CA" w:rsidP="008556CA">
      <w:p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14:paraId="0E409EBD" w14:textId="492F193D" w:rsidR="0002000D" w:rsidRPr="0002000D" w:rsidRDefault="0002000D" w:rsidP="008556CA">
      <w:p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02000D">
        <w:rPr>
          <w:rFonts w:ascii="Garamond" w:hAnsi="Garamond" w:cs="Arial"/>
          <w:sz w:val="24"/>
          <w:szCs w:val="24"/>
        </w:rPr>
        <w:t>Če podjetje opravlja dejavnost v sektorjih, ki so po tem pravilniku izključeni in v sektorjih, ki niso izključeni, se </w:t>
      </w:r>
      <w:r w:rsidRPr="008556CA">
        <w:rPr>
          <w:rFonts w:ascii="Garamond" w:hAnsi="Garamond" w:cs="Arial"/>
          <w:iCs/>
          <w:sz w:val="24"/>
          <w:szCs w:val="24"/>
        </w:rPr>
        <w:t>de minimis</w:t>
      </w:r>
      <w:r w:rsidRPr="0002000D">
        <w:rPr>
          <w:rFonts w:ascii="Garamond" w:hAnsi="Garamond" w:cs="Arial"/>
          <w:sz w:val="24"/>
          <w:szCs w:val="24"/>
        </w:rPr>
        <w:t> pomoč lahko dodeli, če je zagotovljeno ločeno računovodstvo med stroški. Enako velja za podjetja v sektorjih za katere se uporabljajo nižje zgornje meje </w:t>
      </w:r>
      <w:r w:rsidRPr="008556CA">
        <w:rPr>
          <w:rFonts w:ascii="Garamond" w:hAnsi="Garamond" w:cs="Arial"/>
          <w:iCs/>
          <w:sz w:val="24"/>
          <w:szCs w:val="24"/>
        </w:rPr>
        <w:t>de minimis</w:t>
      </w:r>
      <w:r w:rsidRPr="008556CA">
        <w:rPr>
          <w:rFonts w:ascii="Garamond" w:hAnsi="Garamond" w:cs="Arial"/>
          <w:sz w:val="24"/>
          <w:szCs w:val="24"/>
        </w:rPr>
        <w:t>.</w:t>
      </w:r>
    </w:p>
    <w:p w14:paraId="601675E0" w14:textId="77777777" w:rsidR="0002000D" w:rsidRPr="0002000D" w:rsidRDefault="0002000D" w:rsidP="0002000D">
      <w:pPr>
        <w:spacing w:after="0" w:line="240" w:lineRule="auto"/>
        <w:rPr>
          <w:rStyle w:val="Hiperpovezava"/>
          <w:rFonts w:ascii="Garamond" w:hAnsi="Garamond"/>
          <w:color w:val="auto"/>
          <w:sz w:val="24"/>
          <w:szCs w:val="24"/>
          <w:u w:val="none"/>
          <w:shd w:val="clear" w:color="auto" w:fill="FFFFFF"/>
        </w:rPr>
      </w:pPr>
      <w:r w:rsidRPr="0002000D">
        <w:rPr>
          <w:rFonts w:ascii="Garamond" w:hAnsi="Garamond"/>
          <w:sz w:val="24"/>
          <w:szCs w:val="24"/>
        </w:rPr>
        <w:fldChar w:fldCharType="begin"/>
      </w:r>
      <w:r w:rsidRPr="0002000D">
        <w:rPr>
          <w:rFonts w:ascii="Garamond" w:hAnsi="Garamond"/>
          <w:sz w:val="24"/>
          <w:szCs w:val="24"/>
        </w:rPr>
        <w:instrText xml:space="preserve"> HYPERLINK "https://zakonodaja.ulinfotok.si/glasilo-uradni-list-rs/vsebina/2024-01-1481/pravilnik-o-dodeljevanju-financnih-sredstev-iz-obcinskega-proracuna-za-pospesevanje-razvoja-malega-gospodarstva-v-obcini-velike-lasce/" \l "III.%C2%A0ZGORNJA%C2%A0MEJA%C2%A0IN%C2%A0AKUMULACIJA%C2%A0POMO%C4%8CI" </w:instrText>
      </w:r>
      <w:r w:rsidRPr="0002000D">
        <w:rPr>
          <w:rFonts w:ascii="Garamond" w:hAnsi="Garamond"/>
          <w:sz w:val="24"/>
          <w:szCs w:val="24"/>
        </w:rPr>
        <w:fldChar w:fldCharType="separate"/>
      </w:r>
    </w:p>
    <w:p w14:paraId="58B4FB93" w14:textId="77777777" w:rsidR="0002000D" w:rsidRPr="0002000D" w:rsidRDefault="0002000D" w:rsidP="0002000D">
      <w:pPr>
        <w:spacing w:after="0" w:line="240" w:lineRule="auto"/>
        <w:jc w:val="center"/>
        <w:rPr>
          <w:rFonts w:ascii="Garamond" w:hAnsi="Garamond"/>
          <w:b/>
          <w:bCs/>
          <w:sz w:val="24"/>
          <w:szCs w:val="24"/>
        </w:rPr>
      </w:pPr>
      <w:r w:rsidRPr="0002000D">
        <w:rPr>
          <w:rFonts w:ascii="Garamond" w:hAnsi="Garamond" w:cs="Arial"/>
          <w:b/>
          <w:bCs/>
          <w:sz w:val="24"/>
          <w:szCs w:val="24"/>
          <w:shd w:val="clear" w:color="auto" w:fill="FFFFFF"/>
        </w:rPr>
        <w:t>III. ZGORNJA MEJA IN AKUMULACIJA POMOČI </w:t>
      </w:r>
    </w:p>
    <w:p w14:paraId="32241124" w14:textId="77777777" w:rsidR="0002000D" w:rsidRPr="0002000D" w:rsidRDefault="0002000D" w:rsidP="0002000D">
      <w:pPr>
        <w:spacing w:after="0" w:line="240" w:lineRule="auto"/>
        <w:rPr>
          <w:rStyle w:val="Hiperpovezava"/>
          <w:rFonts w:ascii="Garamond" w:hAnsi="Garamond"/>
          <w:color w:val="auto"/>
          <w:sz w:val="24"/>
          <w:szCs w:val="24"/>
          <w:u w:val="none"/>
        </w:rPr>
      </w:pPr>
      <w:r w:rsidRPr="0002000D">
        <w:rPr>
          <w:rFonts w:ascii="Garamond" w:hAnsi="Garamond"/>
          <w:sz w:val="24"/>
          <w:szCs w:val="24"/>
        </w:rPr>
        <w:fldChar w:fldCharType="end"/>
      </w:r>
      <w:r w:rsidRPr="0002000D">
        <w:rPr>
          <w:rFonts w:ascii="Garamond" w:hAnsi="Garamond"/>
          <w:sz w:val="24"/>
          <w:szCs w:val="24"/>
        </w:rPr>
        <w:fldChar w:fldCharType="begin"/>
      </w:r>
      <w:r w:rsidRPr="0002000D">
        <w:rPr>
          <w:rFonts w:ascii="Garamond" w:hAnsi="Garamond"/>
          <w:sz w:val="24"/>
          <w:szCs w:val="24"/>
        </w:rPr>
        <w:instrText xml:space="preserve"> HYPERLINK "https://zakonodaja.ulinfotok.si/glasilo-uradni-list-rs/vsebina/2024-01-1481/pravilnik-o-dodeljevanju-financnih-sredstev-iz-obcinskega-proracuna-za-pospesevanje-razvoja-malega-gospodarstva-v-obcini-velike-lasce/" \l "6.%C2%A0%C4%8Dlen" </w:instrText>
      </w:r>
      <w:r w:rsidRPr="0002000D">
        <w:rPr>
          <w:rFonts w:ascii="Garamond" w:hAnsi="Garamond"/>
          <w:sz w:val="24"/>
          <w:szCs w:val="24"/>
        </w:rPr>
        <w:fldChar w:fldCharType="separate"/>
      </w:r>
    </w:p>
    <w:p w14:paraId="2CB26AA5" w14:textId="77777777" w:rsidR="0002000D" w:rsidRPr="0002000D" w:rsidRDefault="0002000D" w:rsidP="0002000D">
      <w:pPr>
        <w:spacing w:after="0" w:line="240" w:lineRule="auto"/>
        <w:jc w:val="center"/>
        <w:rPr>
          <w:rFonts w:ascii="Garamond" w:hAnsi="Garamond"/>
          <w:b/>
          <w:bCs/>
          <w:sz w:val="24"/>
          <w:szCs w:val="24"/>
        </w:rPr>
      </w:pPr>
      <w:r w:rsidRPr="0002000D">
        <w:rPr>
          <w:rFonts w:ascii="Garamond" w:hAnsi="Garamond" w:cs="Arial"/>
          <w:b/>
          <w:bCs/>
          <w:sz w:val="24"/>
          <w:szCs w:val="24"/>
          <w:shd w:val="clear" w:color="auto" w:fill="FFFFFF"/>
        </w:rPr>
        <w:t>6. člen </w:t>
      </w:r>
    </w:p>
    <w:p w14:paraId="53B20A3E" w14:textId="77777777" w:rsidR="0002000D" w:rsidRPr="0002000D" w:rsidRDefault="0002000D" w:rsidP="0002000D">
      <w:pPr>
        <w:spacing w:after="0" w:line="240" w:lineRule="auto"/>
        <w:rPr>
          <w:rFonts w:ascii="Garamond" w:hAnsi="Garamond" w:cs="Times New Roman"/>
          <w:sz w:val="24"/>
          <w:szCs w:val="24"/>
        </w:rPr>
      </w:pPr>
      <w:r w:rsidRPr="0002000D">
        <w:rPr>
          <w:rFonts w:ascii="Garamond" w:hAnsi="Garamond"/>
          <w:sz w:val="24"/>
          <w:szCs w:val="24"/>
        </w:rPr>
        <w:fldChar w:fldCharType="end"/>
      </w:r>
    </w:p>
    <w:p w14:paraId="703FBF3E" w14:textId="1E3C74E9" w:rsidR="0002000D" w:rsidRPr="0002000D" w:rsidRDefault="0002000D" w:rsidP="0096115E">
      <w:p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02000D">
        <w:rPr>
          <w:rFonts w:ascii="Garamond" w:hAnsi="Garamond" w:cs="Arial"/>
          <w:sz w:val="24"/>
          <w:szCs w:val="24"/>
        </w:rPr>
        <w:t>Skupni znesek pomoči, dodeljen enotnemu podjetju</w:t>
      </w:r>
      <w:r w:rsidR="00B96050">
        <w:rPr>
          <w:rFonts w:ascii="Garamond" w:hAnsi="Garamond" w:cs="Arial"/>
          <w:sz w:val="24"/>
          <w:szCs w:val="24"/>
        </w:rPr>
        <w:t>,</w:t>
      </w:r>
      <w:r w:rsidRPr="0002000D">
        <w:rPr>
          <w:rFonts w:ascii="Garamond" w:hAnsi="Garamond" w:cs="Arial"/>
          <w:sz w:val="24"/>
          <w:szCs w:val="24"/>
        </w:rPr>
        <w:t xml:space="preserve"> na podlagi pravil </w:t>
      </w:r>
      <w:r w:rsidRPr="008556CA">
        <w:rPr>
          <w:rFonts w:ascii="Garamond" w:hAnsi="Garamond" w:cs="Arial"/>
          <w:iCs/>
          <w:sz w:val="24"/>
          <w:szCs w:val="24"/>
        </w:rPr>
        <w:t>de minimis</w:t>
      </w:r>
      <w:r w:rsidRPr="008556CA">
        <w:rPr>
          <w:rFonts w:ascii="Garamond" w:hAnsi="Garamond" w:cs="Arial"/>
          <w:sz w:val="24"/>
          <w:szCs w:val="24"/>
        </w:rPr>
        <w:t>,</w:t>
      </w:r>
      <w:r w:rsidRPr="0002000D">
        <w:rPr>
          <w:rFonts w:ascii="Garamond" w:hAnsi="Garamond" w:cs="Arial"/>
          <w:sz w:val="24"/>
          <w:szCs w:val="24"/>
        </w:rPr>
        <w:t xml:space="preserve"> ne sme presegati 300.000,00 EU</w:t>
      </w:r>
      <w:r w:rsidR="00B96050">
        <w:rPr>
          <w:rFonts w:ascii="Garamond" w:hAnsi="Garamond" w:cs="Arial"/>
          <w:sz w:val="24"/>
          <w:szCs w:val="24"/>
        </w:rPr>
        <w:t xml:space="preserve">R v obdobju zadnjih treh </w:t>
      </w:r>
      <w:r w:rsidR="008556CA">
        <w:rPr>
          <w:rFonts w:ascii="Garamond" w:hAnsi="Garamond" w:cs="Arial"/>
          <w:sz w:val="24"/>
          <w:szCs w:val="24"/>
        </w:rPr>
        <w:t>let, ne glede na obliko ali</w:t>
      </w:r>
      <w:r w:rsidRPr="0002000D">
        <w:rPr>
          <w:rFonts w:ascii="Garamond" w:hAnsi="Garamond" w:cs="Arial"/>
          <w:sz w:val="24"/>
          <w:szCs w:val="24"/>
        </w:rPr>
        <w:t xml:space="preserve"> namen</w:t>
      </w:r>
      <w:r w:rsidR="00B96050">
        <w:rPr>
          <w:rFonts w:ascii="Garamond" w:hAnsi="Garamond" w:cs="Arial"/>
          <w:sz w:val="24"/>
          <w:szCs w:val="24"/>
        </w:rPr>
        <w:t>, ki se dodeli enotnemu podjetju s strani države članice</w:t>
      </w:r>
      <w:r w:rsidRPr="0002000D">
        <w:rPr>
          <w:rFonts w:ascii="Garamond" w:hAnsi="Garamond" w:cs="Arial"/>
          <w:sz w:val="24"/>
          <w:szCs w:val="24"/>
        </w:rPr>
        <w:t>.</w:t>
      </w:r>
    </w:p>
    <w:p w14:paraId="58989BBE" w14:textId="77777777" w:rsidR="0002000D" w:rsidRPr="0002000D" w:rsidRDefault="0002000D" w:rsidP="0002000D">
      <w:pPr>
        <w:spacing w:after="0" w:line="240" w:lineRule="auto"/>
        <w:rPr>
          <w:rStyle w:val="Hiperpovezava"/>
          <w:rFonts w:ascii="Garamond" w:hAnsi="Garamond"/>
          <w:color w:val="auto"/>
          <w:sz w:val="24"/>
          <w:szCs w:val="24"/>
          <w:u w:val="none"/>
          <w:shd w:val="clear" w:color="auto" w:fill="FFFFFF"/>
        </w:rPr>
      </w:pPr>
      <w:r w:rsidRPr="0002000D">
        <w:rPr>
          <w:rFonts w:ascii="Garamond" w:hAnsi="Garamond"/>
          <w:sz w:val="24"/>
          <w:szCs w:val="24"/>
        </w:rPr>
        <w:fldChar w:fldCharType="begin"/>
      </w:r>
      <w:r w:rsidRPr="0002000D">
        <w:rPr>
          <w:rFonts w:ascii="Garamond" w:hAnsi="Garamond"/>
          <w:sz w:val="24"/>
          <w:szCs w:val="24"/>
        </w:rPr>
        <w:instrText xml:space="preserve"> HYPERLINK "https://zakonodaja.ulinfotok.si/glasilo-uradni-list-rs/vsebina/2024-01-1481/pravilnik-o-dodeljevanju-financnih-sredstev-iz-obcinskega-proracuna-za-pospesevanje-razvoja-malega-gospodarstva-v-obcini-velike-lasce/" \l "7.%C2%A0%C4%8Dlen" </w:instrText>
      </w:r>
      <w:r w:rsidRPr="0002000D">
        <w:rPr>
          <w:rFonts w:ascii="Garamond" w:hAnsi="Garamond"/>
          <w:sz w:val="24"/>
          <w:szCs w:val="24"/>
        </w:rPr>
        <w:fldChar w:fldCharType="separate"/>
      </w:r>
    </w:p>
    <w:p w14:paraId="719BA95A" w14:textId="77777777" w:rsidR="0002000D" w:rsidRPr="0002000D" w:rsidRDefault="0002000D" w:rsidP="0002000D">
      <w:pPr>
        <w:spacing w:after="0" w:line="240" w:lineRule="auto"/>
        <w:jc w:val="center"/>
        <w:rPr>
          <w:rFonts w:ascii="Garamond" w:hAnsi="Garamond"/>
          <w:b/>
          <w:bCs/>
          <w:sz w:val="24"/>
          <w:szCs w:val="24"/>
        </w:rPr>
      </w:pPr>
      <w:r w:rsidRPr="0002000D">
        <w:rPr>
          <w:rFonts w:ascii="Garamond" w:hAnsi="Garamond" w:cs="Arial"/>
          <w:b/>
          <w:bCs/>
          <w:sz w:val="24"/>
          <w:szCs w:val="24"/>
          <w:shd w:val="clear" w:color="auto" w:fill="FFFFFF"/>
        </w:rPr>
        <w:t>7. člen </w:t>
      </w:r>
    </w:p>
    <w:p w14:paraId="7BBCE005" w14:textId="77777777" w:rsidR="0002000D" w:rsidRPr="0002000D" w:rsidRDefault="0002000D" w:rsidP="0002000D">
      <w:pPr>
        <w:spacing w:after="0" w:line="240" w:lineRule="auto"/>
        <w:rPr>
          <w:rFonts w:ascii="Garamond" w:hAnsi="Garamond" w:cs="Times New Roman"/>
          <w:sz w:val="24"/>
          <w:szCs w:val="24"/>
        </w:rPr>
      </w:pPr>
      <w:r w:rsidRPr="0002000D">
        <w:rPr>
          <w:rFonts w:ascii="Garamond" w:hAnsi="Garamond"/>
          <w:sz w:val="24"/>
          <w:szCs w:val="24"/>
        </w:rPr>
        <w:fldChar w:fldCharType="end"/>
      </w:r>
    </w:p>
    <w:p w14:paraId="17EB299D" w14:textId="77777777" w:rsidR="0002000D" w:rsidRPr="0002000D" w:rsidRDefault="0002000D" w:rsidP="008556CA">
      <w:p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02000D">
        <w:rPr>
          <w:rFonts w:ascii="Garamond" w:hAnsi="Garamond" w:cs="Arial"/>
          <w:sz w:val="24"/>
          <w:szCs w:val="24"/>
        </w:rPr>
        <w:t>Enotno podjetje pomeni vsa podjetja, ki so med seboj najmanj v enem od naslednjih razmerij:</w:t>
      </w:r>
    </w:p>
    <w:p w14:paraId="3C15FDF7" w14:textId="77777777" w:rsidR="008556CA" w:rsidRDefault="0002000D" w:rsidP="008556CA">
      <w:pPr>
        <w:pStyle w:val="Odstavekseznama"/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8556CA">
        <w:rPr>
          <w:rFonts w:ascii="Garamond" w:hAnsi="Garamond" w:cs="Arial"/>
          <w:sz w:val="24"/>
          <w:szCs w:val="24"/>
        </w:rPr>
        <w:t>podjetje ima večino glasovalnih pravic delničarjev ali družbenikov drugega podjetja;</w:t>
      </w:r>
    </w:p>
    <w:p w14:paraId="1C6C9D25" w14:textId="77777777" w:rsidR="008556CA" w:rsidRDefault="0002000D" w:rsidP="008556CA">
      <w:pPr>
        <w:pStyle w:val="Odstavekseznama"/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8556CA">
        <w:rPr>
          <w:rFonts w:ascii="Garamond" w:hAnsi="Garamond" w:cs="Arial"/>
          <w:sz w:val="24"/>
          <w:szCs w:val="24"/>
        </w:rPr>
        <w:t>podjetje ima pravico imenovati ali odpoklicati večino članov upravnega, poslovodnega ali nadzornega organa drugega podjetja;</w:t>
      </w:r>
    </w:p>
    <w:p w14:paraId="41210567" w14:textId="77777777" w:rsidR="008556CA" w:rsidRDefault="0002000D" w:rsidP="008556CA">
      <w:pPr>
        <w:pStyle w:val="Odstavekseznama"/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8556CA">
        <w:rPr>
          <w:rFonts w:ascii="Garamond" w:hAnsi="Garamond" w:cs="Arial"/>
          <w:sz w:val="24"/>
          <w:szCs w:val="24"/>
        </w:rPr>
        <w:t>podjetje ima pravico izvrševati prevladujoč vpliv na drugo podjetje na podlagi pogodbe, sklenjene z navedenim podjetjem, ali določbe v njegovi družbeni pogodbi ali statutu;</w:t>
      </w:r>
    </w:p>
    <w:p w14:paraId="10037538" w14:textId="71C22C0E" w:rsidR="0002000D" w:rsidRPr="008556CA" w:rsidRDefault="0002000D" w:rsidP="008556CA">
      <w:pPr>
        <w:pStyle w:val="Odstavekseznama"/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8556CA">
        <w:rPr>
          <w:rFonts w:ascii="Garamond" w:hAnsi="Garamond" w:cs="Arial"/>
          <w:sz w:val="24"/>
          <w:szCs w:val="24"/>
        </w:rPr>
        <w:t>podjetje, ki je delničar ali družbenik drugega podjetja, na podlagi dogovora z drugimi delničarji ali družbeniki navedenega podjetja sámo nadzoruje večino glasovalnih pravic delničarjev ali družbenikov navedenega podjetja.</w:t>
      </w:r>
    </w:p>
    <w:p w14:paraId="788EA440" w14:textId="77777777" w:rsidR="008556CA" w:rsidRDefault="008556CA" w:rsidP="008556CA">
      <w:p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14:paraId="6FB49106" w14:textId="0A9A2A41" w:rsidR="0002000D" w:rsidRPr="0002000D" w:rsidRDefault="0002000D" w:rsidP="008556CA">
      <w:p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02000D">
        <w:rPr>
          <w:rFonts w:ascii="Garamond" w:hAnsi="Garamond" w:cs="Arial"/>
          <w:sz w:val="24"/>
          <w:szCs w:val="24"/>
        </w:rPr>
        <w:t>Podjetja, ki so v katerem koli razmerju iz točk (a) do (d) prvega odstavka</w:t>
      </w:r>
      <w:r w:rsidR="009E22F2">
        <w:rPr>
          <w:rFonts w:ascii="Garamond" w:hAnsi="Garamond" w:cs="Arial"/>
          <w:sz w:val="24"/>
          <w:szCs w:val="24"/>
        </w:rPr>
        <w:t xml:space="preserve"> tega člena</w:t>
      </w:r>
      <w:r w:rsidRPr="0002000D">
        <w:rPr>
          <w:rFonts w:ascii="Garamond" w:hAnsi="Garamond" w:cs="Arial"/>
          <w:sz w:val="24"/>
          <w:szCs w:val="24"/>
        </w:rPr>
        <w:t xml:space="preserve"> preko enega ali več drugih podjetij, prav tako veljajo za enotno podjetje.</w:t>
      </w:r>
    </w:p>
    <w:p w14:paraId="7D2C8F68" w14:textId="77777777" w:rsidR="0002000D" w:rsidRPr="0002000D" w:rsidRDefault="0002000D" w:rsidP="0002000D">
      <w:pPr>
        <w:spacing w:after="0" w:line="240" w:lineRule="auto"/>
        <w:rPr>
          <w:rStyle w:val="Hiperpovezava"/>
          <w:rFonts w:ascii="Garamond" w:hAnsi="Garamond"/>
          <w:color w:val="auto"/>
          <w:sz w:val="24"/>
          <w:szCs w:val="24"/>
          <w:u w:val="none"/>
          <w:shd w:val="clear" w:color="auto" w:fill="FFFFFF"/>
        </w:rPr>
      </w:pPr>
      <w:r w:rsidRPr="0002000D">
        <w:rPr>
          <w:rFonts w:ascii="Garamond" w:hAnsi="Garamond"/>
          <w:sz w:val="24"/>
          <w:szCs w:val="24"/>
        </w:rPr>
        <w:fldChar w:fldCharType="begin"/>
      </w:r>
      <w:r w:rsidRPr="0002000D">
        <w:rPr>
          <w:rFonts w:ascii="Garamond" w:hAnsi="Garamond"/>
          <w:sz w:val="24"/>
          <w:szCs w:val="24"/>
        </w:rPr>
        <w:instrText xml:space="preserve"> HYPERLINK "https://zakonodaja.ulinfotok.si/glasilo-uradni-list-rs/vsebina/2024-01-1481/pravilnik-o-dodeljevanju-financnih-sredstev-iz-obcinskega-proracuna-za-pospesevanje-razvoja-malega-gospodarstva-v-obcini-velike-lasce/" \l "8.%C2%A0%C4%8Dlen" </w:instrText>
      </w:r>
      <w:r w:rsidRPr="0002000D">
        <w:rPr>
          <w:rFonts w:ascii="Garamond" w:hAnsi="Garamond"/>
          <w:sz w:val="24"/>
          <w:szCs w:val="24"/>
        </w:rPr>
        <w:fldChar w:fldCharType="separate"/>
      </w:r>
    </w:p>
    <w:p w14:paraId="31868F47" w14:textId="77777777" w:rsidR="0002000D" w:rsidRPr="0002000D" w:rsidRDefault="0002000D" w:rsidP="0002000D">
      <w:pPr>
        <w:spacing w:after="0" w:line="240" w:lineRule="auto"/>
        <w:jc w:val="center"/>
        <w:rPr>
          <w:rFonts w:ascii="Garamond" w:hAnsi="Garamond"/>
          <w:b/>
          <w:bCs/>
          <w:sz w:val="24"/>
          <w:szCs w:val="24"/>
        </w:rPr>
      </w:pPr>
      <w:r w:rsidRPr="0002000D">
        <w:rPr>
          <w:rFonts w:ascii="Garamond" w:hAnsi="Garamond" w:cs="Arial"/>
          <w:b/>
          <w:bCs/>
          <w:sz w:val="24"/>
          <w:szCs w:val="24"/>
          <w:shd w:val="clear" w:color="auto" w:fill="FFFFFF"/>
        </w:rPr>
        <w:lastRenderedPageBreak/>
        <w:t>8. člen </w:t>
      </w:r>
    </w:p>
    <w:p w14:paraId="1233726F" w14:textId="77777777" w:rsidR="0002000D" w:rsidRPr="0002000D" w:rsidRDefault="0002000D" w:rsidP="0002000D">
      <w:pPr>
        <w:spacing w:after="0" w:line="240" w:lineRule="auto"/>
        <w:rPr>
          <w:rFonts w:ascii="Garamond" w:hAnsi="Garamond" w:cs="Times New Roman"/>
          <w:sz w:val="24"/>
          <w:szCs w:val="24"/>
        </w:rPr>
      </w:pPr>
      <w:r w:rsidRPr="0002000D">
        <w:rPr>
          <w:rFonts w:ascii="Garamond" w:hAnsi="Garamond"/>
          <w:sz w:val="24"/>
          <w:szCs w:val="24"/>
        </w:rPr>
        <w:fldChar w:fldCharType="end"/>
      </w:r>
    </w:p>
    <w:p w14:paraId="1DDA83A2" w14:textId="480FE98A" w:rsidR="0002000D" w:rsidRPr="0002000D" w:rsidRDefault="0002000D" w:rsidP="006C1A22">
      <w:p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02000D">
        <w:rPr>
          <w:rFonts w:ascii="Garamond" w:hAnsi="Garamond" w:cs="Arial"/>
          <w:sz w:val="24"/>
          <w:szCs w:val="24"/>
        </w:rPr>
        <w:t>Pomoč </w:t>
      </w:r>
      <w:r w:rsidRPr="006C1A22">
        <w:rPr>
          <w:rFonts w:ascii="Garamond" w:hAnsi="Garamond" w:cs="Arial"/>
          <w:iCs/>
          <w:sz w:val="24"/>
          <w:szCs w:val="24"/>
        </w:rPr>
        <w:t>de minimis</w:t>
      </w:r>
      <w:r w:rsidRPr="0002000D">
        <w:rPr>
          <w:rFonts w:ascii="Garamond" w:hAnsi="Garamond" w:cs="Arial"/>
          <w:sz w:val="24"/>
          <w:szCs w:val="24"/>
        </w:rPr>
        <w:t> se ne sme kumulirati z državno pomočjo v zvezi z istimi upravičenimi stroški ali državno pomočjo za isti ukrep za financiranje tveganja, če bi se s takšno kumulacijo presegla največja intenzivnost pomoči ali znesek pomoči.</w:t>
      </w:r>
    </w:p>
    <w:p w14:paraId="79168A44" w14:textId="77777777" w:rsidR="006C1A22" w:rsidRDefault="006C1A22" w:rsidP="006C1A22">
      <w:p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14:paraId="3EF854DD" w14:textId="4A91BF74" w:rsidR="00620A9C" w:rsidRDefault="0002000D" w:rsidP="006C1A22">
      <w:p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02000D">
        <w:rPr>
          <w:rFonts w:ascii="Garamond" w:hAnsi="Garamond" w:cs="Arial"/>
          <w:sz w:val="24"/>
          <w:szCs w:val="24"/>
        </w:rPr>
        <w:t>Pomoč </w:t>
      </w:r>
      <w:r w:rsidRPr="006C1A22">
        <w:rPr>
          <w:rFonts w:ascii="Garamond" w:hAnsi="Garamond" w:cs="Arial"/>
          <w:iCs/>
          <w:sz w:val="24"/>
          <w:szCs w:val="24"/>
        </w:rPr>
        <w:t>de minimis</w:t>
      </w:r>
      <w:r w:rsidRPr="006C1A22">
        <w:rPr>
          <w:rFonts w:ascii="Garamond" w:hAnsi="Garamond" w:cs="Arial"/>
          <w:sz w:val="24"/>
          <w:szCs w:val="24"/>
        </w:rPr>
        <w:t>,</w:t>
      </w:r>
      <w:r w:rsidRPr="0002000D">
        <w:rPr>
          <w:rFonts w:ascii="Garamond" w:hAnsi="Garamond" w:cs="Arial"/>
          <w:sz w:val="24"/>
          <w:szCs w:val="24"/>
        </w:rPr>
        <w:t xml:space="preserve"> dodeljena v skladu z Ur</w:t>
      </w:r>
      <w:r w:rsidR="00620A9C">
        <w:rPr>
          <w:rFonts w:ascii="Garamond" w:hAnsi="Garamond" w:cs="Arial"/>
          <w:sz w:val="24"/>
          <w:szCs w:val="24"/>
        </w:rPr>
        <w:t>edbo</w:t>
      </w:r>
      <w:r w:rsidR="00175367">
        <w:rPr>
          <w:rFonts w:ascii="Garamond" w:hAnsi="Garamond" w:cs="Arial"/>
          <w:sz w:val="24"/>
          <w:szCs w:val="24"/>
        </w:rPr>
        <w:t xml:space="preserve"> Komisije (EU) št. 2023/283</w:t>
      </w:r>
      <w:del w:id="3" w:author="Avtor">
        <w:r w:rsidR="00175367" w:rsidDel="00E623C5">
          <w:rPr>
            <w:rFonts w:ascii="Garamond" w:hAnsi="Garamond" w:cs="Arial"/>
            <w:sz w:val="24"/>
            <w:szCs w:val="24"/>
          </w:rPr>
          <w:delText>2</w:delText>
        </w:r>
      </w:del>
      <w:ins w:id="4" w:author="Avtor">
        <w:r w:rsidR="00E623C5">
          <w:rPr>
            <w:rFonts w:ascii="Garamond" w:hAnsi="Garamond" w:cs="Arial"/>
            <w:sz w:val="24"/>
            <w:szCs w:val="24"/>
          </w:rPr>
          <w:t>1</w:t>
        </w:r>
      </w:ins>
      <w:r w:rsidR="006C1A22">
        <w:rPr>
          <w:rFonts w:ascii="Garamond" w:hAnsi="Garamond" w:cs="Arial"/>
          <w:sz w:val="24"/>
          <w:szCs w:val="24"/>
        </w:rPr>
        <w:t>,</w:t>
      </w:r>
      <w:r w:rsidRPr="0002000D">
        <w:rPr>
          <w:rFonts w:ascii="Garamond" w:hAnsi="Garamond" w:cs="Arial"/>
          <w:sz w:val="24"/>
          <w:szCs w:val="24"/>
        </w:rPr>
        <w:t xml:space="preserve"> se lahko kumulira s pomočjo </w:t>
      </w:r>
      <w:r w:rsidRPr="00D57BA0">
        <w:rPr>
          <w:rFonts w:ascii="Garamond" w:hAnsi="Garamond" w:cs="Arial"/>
          <w:iCs/>
          <w:sz w:val="24"/>
          <w:szCs w:val="24"/>
        </w:rPr>
        <w:t>de minimis</w:t>
      </w:r>
      <w:r w:rsidRPr="00D57BA0">
        <w:rPr>
          <w:rFonts w:ascii="Garamond" w:hAnsi="Garamond" w:cs="Arial"/>
          <w:sz w:val="24"/>
          <w:szCs w:val="24"/>
        </w:rPr>
        <w:t>,</w:t>
      </w:r>
      <w:r w:rsidRPr="0002000D">
        <w:rPr>
          <w:rFonts w:ascii="Garamond" w:hAnsi="Garamond" w:cs="Arial"/>
          <w:sz w:val="24"/>
          <w:szCs w:val="24"/>
        </w:rPr>
        <w:t xml:space="preserve"> dodeljeno v skladu z </w:t>
      </w:r>
      <w:r w:rsidR="00175367" w:rsidRPr="0002000D">
        <w:rPr>
          <w:rFonts w:ascii="Garamond" w:hAnsi="Garamond" w:cs="Arial"/>
          <w:sz w:val="24"/>
          <w:szCs w:val="24"/>
        </w:rPr>
        <w:t>Ur</w:t>
      </w:r>
      <w:r w:rsidR="00620A9C">
        <w:rPr>
          <w:rFonts w:ascii="Garamond" w:hAnsi="Garamond" w:cs="Arial"/>
          <w:sz w:val="24"/>
          <w:szCs w:val="24"/>
        </w:rPr>
        <w:t>edbo</w:t>
      </w:r>
      <w:r w:rsidR="00175367">
        <w:rPr>
          <w:rFonts w:ascii="Garamond" w:hAnsi="Garamond" w:cs="Arial"/>
          <w:sz w:val="24"/>
          <w:szCs w:val="24"/>
        </w:rPr>
        <w:t xml:space="preserve"> Komisije (EU) št. 1408/2013 in </w:t>
      </w:r>
      <w:r w:rsidR="00620A9C">
        <w:rPr>
          <w:rFonts w:ascii="Garamond" w:hAnsi="Garamond" w:cs="Arial"/>
          <w:sz w:val="24"/>
          <w:szCs w:val="24"/>
        </w:rPr>
        <w:t>(</w:t>
      </w:r>
      <w:r w:rsidR="00175367">
        <w:rPr>
          <w:rFonts w:ascii="Garamond" w:hAnsi="Garamond" w:cs="Arial"/>
          <w:sz w:val="24"/>
          <w:szCs w:val="24"/>
        </w:rPr>
        <w:t xml:space="preserve">EU) št. 717/2014 do ustrezne zgornje meje </w:t>
      </w:r>
      <w:r w:rsidR="00620A9C">
        <w:rPr>
          <w:rFonts w:ascii="Garamond" w:hAnsi="Garamond" w:cs="Arial"/>
          <w:sz w:val="24"/>
          <w:szCs w:val="24"/>
        </w:rPr>
        <w:t>300.000 EUR</w:t>
      </w:r>
    </w:p>
    <w:p w14:paraId="40C2D9F3" w14:textId="77777777" w:rsidR="00620A9C" w:rsidRDefault="00620A9C" w:rsidP="006C1A22">
      <w:p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14:paraId="62F8A1CF" w14:textId="3F2BB671" w:rsidR="0002000D" w:rsidRDefault="00620A9C" w:rsidP="006C1A22">
      <w:p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 xml:space="preserve">Pomoč de minimis, dodeljena v skladu </w:t>
      </w:r>
      <w:r w:rsidRPr="0002000D">
        <w:rPr>
          <w:rFonts w:ascii="Garamond" w:hAnsi="Garamond" w:cs="Arial"/>
          <w:sz w:val="24"/>
          <w:szCs w:val="24"/>
        </w:rPr>
        <w:t>z Ur</w:t>
      </w:r>
      <w:r>
        <w:rPr>
          <w:rFonts w:ascii="Garamond" w:hAnsi="Garamond" w:cs="Arial"/>
          <w:sz w:val="24"/>
          <w:szCs w:val="24"/>
        </w:rPr>
        <w:t>edbo Komisije (EU) št. 2023/283</w:t>
      </w:r>
      <w:ins w:id="5" w:author="Avtor">
        <w:r w:rsidR="00E623C5">
          <w:rPr>
            <w:rFonts w:ascii="Garamond" w:hAnsi="Garamond" w:cs="Arial"/>
            <w:sz w:val="24"/>
            <w:szCs w:val="24"/>
          </w:rPr>
          <w:t>1</w:t>
        </w:r>
      </w:ins>
      <w:del w:id="6" w:author="Avtor">
        <w:r w:rsidDel="00E623C5">
          <w:rPr>
            <w:rFonts w:ascii="Garamond" w:hAnsi="Garamond" w:cs="Arial"/>
            <w:sz w:val="24"/>
            <w:szCs w:val="24"/>
          </w:rPr>
          <w:delText>2</w:delText>
        </w:r>
      </w:del>
      <w:r w:rsidR="00833607">
        <w:rPr>
          <w:rFonts w:ascii="Garamond" w:hAnsi="Garamond" w:cs="Arial"/>
          <w:sz w:val="24"/>
          <w:szCs w:val="24"/>
        </w:rPr>
        <w:t xml:space="preserve"> se lahko ku</w:t>
      </w:r>
      <w:r>
        <w:rPr>
          <w:rFonts w:ascii="Garamond" w:hAnsi="Garamond" w:cs="Arial"/>
          <w:sz w:val="24"/>
          <w:szCs w:val="24"/>
        </w:rPr>
        <w:t xml:space="preserve">mulira s pomočjo de minimis, dodeljeno v skladu z </w:t>
      </w:r>
      <w:r w:rsidRPr="0002000D">
        <w:rPr>
          <w:rFonts w:ascii="Garamond" w:hAnsi="Garamond" w:cs="Arial"/>
          <w:sz w:val="24"/>
          <w:szCs w:val="24"/>
        </w:rPr>
        <w:t>Ur</w:t>
      </w:r>
      <w:r>
        <w:rPr>
          <w:rFonts w:ascii="Garamond" w:hAnsi="Garamond" w:cs="Arial"/>
          <w:sz w:val="24"/>
          <w:szCs w:val="24"/>
        </w:rPr>
        <w:t>edbo Komisije (EU) št. 2023/2832</w:t>
      </w:r>
      <w:r w:rsidR="0002000D" w:rsidRPr="0002000D">
        <w:rPr>
          <w:rFonts w:ascii="Garamond" w:hAnsi="Garamond" w:cs="Arial"/>
          <w:sz w:val="24"/>
          <w:szCs w:val="24"/>
        </w:rPr>
        <w:t>.</w:t>
      </w:r>
    </w:p>
    <w:p w14:paraId="003D7940" w14:textId="77777777" w:rsidR="006C1A22" w:rsidRPr="005746F3" w:rsidRDefault="006C1A22" w:rsidP="006C1A22">
      <w:pPr>
        <w:shd w:val="clear" w:color="auto" w:fill="FFFFFF"/>
        <w:spacing w:after="0" w:line="240" w:lineRule="auto"/>
        <w:jc w:val="both"/>
        <w:rPr>
          <w:rFonts w:ascii="Garamond" w:hAnsi="Garamond" w:cs="Arial"/>
          <w:color w:val="FF0000"/>
          <w:sz w:val="24"/>
          <w:szCs w:val="24"/>
        </w:rPr>
      </w:pPr>
    </w:p>
    <w:p w14:paraId="776478BC" w14:textId="40BF3B36" w:rsidR="0002000D" w:rsidRPr="00210D0B" w:rsidRDefault="0002000D" w:rsidP="006C1A22">
      <w:p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210D0B">
        <w:rPr>
          <w:rFonts w:ascii="Garamond" w:hAnsi="Garamond" w:cs="Arial"/>
          <w:sz w:val="24"/>
          <w:szCs w:val="24"/>
        </w:rPr>
        <w:t>Prejemnika pomoči se pisno obvesti o predvidenem znesku pomoči ter da je pomoč dodeljena po pravilu </w:t>
      </w:r>
      <w:r w:rsidRPr="00210D0B">
        <w:rPr>
          <w:rFonts w:ascii="Garamond" w:hAnsi="Garamond" w:cs="Arial"/>
          <w:iCs/>
          <w:sz w:val="24"/>
          <w:szCs w:val="24"/>
        </w:rPr>
        <w:t>de minimis</w:t>
      </w:r>
      <w:r w:rsidRPr="00210D0B">
        <w:rPr>
          <w:rFonts w:ascii="Garamond" w:hAnsi="Garamond" w:cs="Arial"/>
          <w:sz w:val="24"/>
          <w:szCs w:val="24"/>
        </w:rPr>
        <w:t> v skladu z Uredbo Komisije (EU) št. 2023/2831 z dne 13. decembra 2023 o uporabi členov 107 in 108 Pogodbe o delovanju Evropske unije pri pomoči </w:t>
      </w:r>
      <w:r w:rsidRPr="00210D0B">
        <w:rPr>
          <w:rFonts w:ascii="Garamond" w:hAnsi="Garamond" w:cs="Arial"/>
          <w:iCs/>
          <w:sz w:val="24"/>
          <w:szCs w:val="24"/>
        </w:rPr>
        <w:t>de minimis</w:t>
      </w:r>
      <w:r w:rsidRPr="00210D0B">
        <w:rPr>
          <w:rFonts w:ascii="Garamond" w:hAnsi="Garamond" w:cs="Arial"/>
          <w:sz w:val="24"/>
          <w:szCs w:val="24"/>
        </w:rPr>
        <w:t> (Uradni list Evropske unije, z dne 15. 12. 2023).</w:t>
      </w:r>
    </w:p>
    <w:p w14:paraId="44EE095C" w14:textId="77777777" w:rsidR="006C1A22" w:rsidRPr="00210D0B" w:rsidRDefault="006C1A22" w:rsidP="006C1A22">
      <w:p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14:paraId="6478ABC5" w14:textId="049B5E58" w:rsidR="0002000D" w:rsidRPr="00210D0B" w:rsidRDefault="006C1A22" w:rsidP="006C1A22">
      <w:p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210D0B">
        <w:rPr>
          <w:rFonts w:ascii="Garamond" w:hAnsi="Garamond" w:cs="Arial"/>
          <w:sz w:val="24"/>
          <w:szCs w:val="24"/>
        </w:rPr>
        <w:t>Občina Kidričevo</w:t>
      </w:r>
      <w:r w:rsidR="0002000D" w:rsidRPr="00210D0B">
        <w:rPr>
          <w:rFonts w:ascii="Garamond" w:hAnsi="Garamond" w:cs="Arial"/>
          <w:sz w:val="24"/>
          <w:szCs w:val="24"/>
        </w:rPr>
        <w:t xml:space="preserve"> bo evidence o individualni pomoči </w:t>
      </w:r>
      <w:r w:rsidR="0002000D" w:rsidRPr="00210D0B">
        <w:rPr>
          <w:rFonts w:ascii="Garamond" w:hAnsi="Garamond" w:cs="Arial"/>
          <w:iCs/>
          <w:sz w:val="24"/>
          <w:szCs w:val="24"/>
        </w:rPr>
        <w:t>de minimis</w:t>
      </w:r>
      <w:r w:rsidR="0002000D" w:rsidRPr="00210D0B">
        <w:rPr>
          <w:rFonts w:ascii="Garamond" w:hAnsi="Garamond" w:cs="Arial"/>
          <w:sz w:val="24"/>
          <w:szCs w:val="24"/>
        </w:rPr>
        <w:t> hranila 10 let od datuma dodelitve pomoči.</w:t>
      </w:r>
    </w:p>
    <w:p w14:paraId="04629EEE" w14:textId="77777777" w:rsidR="0002000D" w:rsidRPr="008D3D8C" w:rsidRDefault="0002000D" w:rsidP="0002000D">
      <w:pPr>
        <w:spacing w:after="0" w:line="240" w:lineRule="auto"/>
        <w:rPr>
          <w:rStyle w:val="Hiperpovezava"/>
          <w:rFonts w:ascii="Garamond" w:hAnsi="Garamond"/>
          <w:color w:val="auto"/>
          <w:sz w:val="24"/>
          <w:szCs w:val="24"/>
          <w:u w:val="none"/>
          <w:shd w:val="clear" w:color="auto" w:fill="FFFFFF"/>
        </w:rPr>
      </w:pPr>
      <w:r w:rsidRPr="008D3D8C">
        <w:rPr>
          <w:rFonts w:ascii="Garamond" w:hAnsi="Garamond"/>
          <w:sz w:val="24"/>
          <w:szCs w:val="24"/>
        </w:rPr>
        <w:fldChar w:fldCharType="begin"/>
      </w:r>
      <w:r w:rsidRPr="008D3D8C">
        <w:rPr>
          <w:rFonts w:ascii="Garamond" w:hAnsi="Garamond"/>
          <w:sz w:val="24"/>
          <w:szCs w:val="24"/>
        </w:rPr>
        <w:instrText xml:space="preserve"> HYPERLINK "https://zakonodaja.ulinfotok.si/glasilo-uradni-list-rs/vsebina/2024-01-1481/pravilnik-o-dodeljevanju-financnih-sredstev-iz-obcinskega-proracuna-za-pospesevanje-razvoja-malega-gospodarstva-v-obcini-velike-lasce/" \l "9.%C2%A0%C4%8Dlen" </w:instrText>
      </w:r>
      <w:r w:rsidRPr="008D3D8C">
        <w:rPr>
          <w:rFonts w:ascii="Garamond" w:hAnsi="Garamond"/>
          <w:sz w:val="24"/>
          <w:szCs w:val="24"/>
        </w:rPr>
        <w:fldChar w:fldCharType="separate"/>
      </w:r>
    </w:p>
    <w:p w14:paraId="5677B553" w14:textId="77777777" w:rsidR="0002000D" w:rsidRPr="008D3D8C" w:rsidRDefault="0002000D" w:rsidP="0002000D">
      <w:pPr>
        <w:spacing w:after="0" w:line="240" w:lineRule="auto"/>
        <w:jc w:val="center"/>
        <w:rPr>
          <w:rFonts w:ascii="Garamond" w:hAnsi="Garamond"/>
          <w:b/>
          <w:bCs/>
          <w:sz w:val="24"/>
          <w:szCs w:val="24"/>
        </w:rPr>
      </w:pPr>
      <w:r w:rsidRPr="008D3D8C">
        <w:rPr>
          <w:rFonts w:ascii="Garamond" w:hAnsi="Garamond" w:cs="Arial"/>
          <w:b/>
          <w:bCs/>
          <w:sz w:val="24"/>
          <w:szCs w:val="24"/>
          <w:shd w:val="clear" w:color="auto" w:fill="FFFFFF"/>
        </w:rPr>
        <w:t>9. člen </w:t>
      </w:r>
    </w:p>
    <w:p w14:paraId="49741914" w14:textId="77777777" w:rsidR="0002000D" w:rsidRPr="005746F3" w:rsidRDefault="0002000D" w:rsidP="0002000D">
      <w:pPr>
        <w:spacing w:after="0" w:line="240" w:lineRule="auto"/>
        <w:rPr>
          <w:rFonts w:ascii="Garamond" w:hAnsi="Garamond" w:cs="Times New Roman"/>
          <w:color w:val="FF0000"/>
          <w:sz w:val="24"/>
          <w:szCs w:val="24"/>
        </w:rPr>
      </w:pPr>
      <w:r w:rsidRPr="008D3D8C">
        <w:rPr>
          <w:rFonts w:ascii="Garamond" w:hAnsi="Garamond"/>
          <w:sz w:val="24"/>
          <w:szCs w:val="24"/>
        </w:rPr>
        <w:fldChar w:fldCharType="end"/>
      </w:r>
    </w:p>
    <w:p w14:paraId="05F2EBA3" w14:textId="09499122" w:rsidR="0002000D" w:rsidRPr="008D3D8C" w:rsidRDefault="0002000D" w:rsidP="006C1A22">
      <w:p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8D3D8C">
        <w:rPr>
          <w:rFonts w:ascii="Garamond" w:hAnsi="Garamond" w:cs="Arial"/>
          <w:sz w:val="24"/>
          <w:szCs w:val="24"/>
        </w:rPr>
        <w:t>Upravičenci morajo pred dodelitvijo sredstev podati</w:t>
      </w:r>
      <w:r w:rsidR="00833607" w:rsidRPr="008D3D8C">
        <w:rPr>
          <w:rFonts w:ascii="Garamond" w:hAnsi="Garamond" w:cs="Arial"/>
          <w:sz w:val="24"/>
          <w:szCs w:val="24"/>
        </w:rPr>
        <w:t xml:space="preserve"> pisno</w:t>
      </w:r>
      <w:r w:rsidRPr="008D3D8C">
        <w:rPr>
          <w:rFonts w:ascii="Garamond" w:hAnsi="Garamond" w:cs="Arial"/>
          <w:sz w:val="24"/>
          <w:szCs w:val="24"/>
        </w:rPr>
        <w:t xml:space="preserve"> izjavo</w:t>
      </w:r>
      <w:r w:rsidR="008D3D8C">
        <w:rPr>
          <w:rFonts w:ascii="Garamond" w:hAnsi="Garamond" w:cs="Arial"/>
          <w:sz w:val="24"/>
          <w:szCs w:val="24"/>
        </w:rPr>
        <w:t xml:space="preserve"> o</w:t>
      </w:r>
      <w:r w:rsidRPr="008D3D8C">
        <w:rPr>
          <w:rFonts w:ascii="Garamond" w:hAnsi="Garamond" w:cs="Arial"/>
          <w:sz w:val="24"/>
          <w:szCs w:val="24"/>
        </w:rPr>
        <w:t>:</w:t>
      </w:r>
    </w:p>
    <w:p w14:paraId="3123FFFF" w14:textId="009E1203" w:rsidR="00D57BA0" w:rsidRPr="008D3D8C" w:rsidRDefault="00833607" w:rsidP="00D57BA0">
      <w:pPr>
        <w:pStyle w:val="Odstavekseznama"/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8D3D8C">
        <w:rPr>
          <w:rFonts w:ascii="Garamond" w:hAnsi="Garamond"/>
          <w:sz w:val="24"/>
          <w:szCs w:val="24"/>
        </w:rPr>
        <w:t>vseh drugih pomočeh de minimis, ki jih je podjetje prejelo na podlagi te ali drugih uredb de minimis v zadnjem triletnem obdobju</w:t>
      </w:r>
      <w:r w:rsidR="0002000D" w:rsidRPr="008D3D8C">
        <w:rPr>
          <w:rFonts w:ascii="Garamond" w:hAnsi="Garamond" w:cs="Arial"/>
          <w:sz w:val="24"/>
          <w:szCs w:val="24"/>
        </w:rPr>
        <w:t>,</w:t>
      </w:r>
    </w:p>
    <w:p w14:paraId="4E5D9FF1" w14:textId="40279FF1" w:rsidR="00D57BA0" w:rsidRPr="008D3D8C" w:rsidRDefault="0002000D" w:rsidP="00D57BA0">
      <w:pPr>
        <w:pStyle w:val="Odstavekseznama"/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8D3D8C">
        <w:rPr>
          <w:rFonts w:ascii="Garamond" w:hAnsi="Garamond" w:cs="Arial"/>
          <w:sz w:val="24"/>
          <w:szCs w:val="24"/>
        </w:rPr>
        <w:t>drugih že prejetih (ali zaprošenih) pomočeh za iste upravičene stroške,</w:t>
      </w:r>
    </w:p>
    <w:p w14:paraId="465705CE" w14:textId="4288384F" w:rsidR="008D3D8C" w:rsidRPr="008D3D8C" w:rsidRDefault="008D3D8C" w:rsidP="008D3D8C">
      <w:pPr>
        <w:pStyle w:val="Default"/>
        <w:rPr>
          <w:rFonts w:ascii="Garamond" w:hAnsi="Garamond"/>
        </w:rPr>
      </w:pPr>
      <w:r w:rsidRPr="008D3D8C">
        <w:rPr>
          <w:rFonts w:ascii="Garamond" w:hAnsi="Garamond"/>
        </w:rPr>
        <w:t xml:space="preserve">in zagotovilo, da z dodeljenim zneskom pomoči »de minimis«, ne bo presežena zgornja meja de minimis pomoči ter intenzivnosti pomoči po drugih predpisih. </w:t>
      </w:r>
    </w:p>
    <w:p w14:paraId="7C5C73C8" w14:textId="77777777" w:rsidR="0002000D" w:rsidRPr="0002000D" w:rsidRDefault="0002000D" w:rsidP="0002000D">
      <w:pPr>
        <w:spacing w:after="0" w:line="240" w:lineRule="auto"/>
        <w:rPr>
          <w:rStyle w:val="Hiperpovezava"/>
          <w:rFonts w:ascii="Garamond" w:hAnsi="Garamond"/>
          <w:color w:val="auto"/>
          <w:sz w:val="24"/>
          <w:szCs w:val="24"/>
          <w:u w:val="none"/>
          <w:shd w:val="clear" w:color="auto" w:fill="FFFFFF"/>
        </w:rPr>
      </w:pPr>
      <w:r w:rsidRPr="0002000D">
        <w:rPr>
          <w:rFonts w:ascii="Garamond" w:hAnsi="Garamond"/>
          <w:sz w:val="24"/>
          <w:szCs w:val="24"/>
        </w:rPr>
        <w:fldChar w:fldCharType="begin"/>
      </w:r>
      <w:r w:rsidRPr="0002000D">
        <w:rPr>
          <w:rFonts w:ascii="Garamond" w:hAnsi="Garamond"/>
          <w:sz w:val="24"/>
          <w:szCs w:val="24"/>
        </w:rPr>
        <w:instrText xml:space="preserve"> HYPERLINK "https://zakonodaja.ulinfotok.si/glasilo-uradni-list-rs/vsebina/2024-01-1481/pravilnik-o-dodeljevanju-financnih-sredstev-iz-obcinskega-proracuna-za-pospesevanje-razvoja-malega-gospodarstva-v-obcini-velike-lasce/" \l "IV.%C2%A0UKREPI%C2%A0POMO%C4%8CI" </w:instrText>
      </w:r>
      <w:r w:rsidRPr="0002000D">
        <w:rPr>
          <w:rFonts w:ascii="Garamond" w:hAnsi="Garamond"/>
          <w:sz w:val="24"/>
          <w:szCs w:val="24"/>
        </w:rPr>
        <w:fldChar w:fldCharType="separate"/>
      </w:r>
    </w:p>
    <w:p w14:paraId="01D2C02A" w14:textId="77777777" w:rsidR="0002000D" w:rsidRPr="0002000D" w:rsidRDefault="0002000D" w:rsidP="0002000D">
      <w:pPr>
        <w:spacing w:after="0" w:line="240" w:lineRule="auto"/>
        <w:jc w:val="center"/>
        <w:rPr>
          <w:rFonts w:ascii="Garamond" w:hAnsi="Garamond"/>
          <w:b/>
          <w:bCs/>
          <w:sz w:val="24"/>
          <w:szCs w:val="24"/>
        </w:rPr>
      </w:pPr>
      <w:r w:rsidRPr="0002000D">
        <w:rPr>
          <w:rFonts w:ascii="Garamond" w:hAnsi="Garamond" w:cs="Arial"/>
          <w:b/>
          <w:bCs/>
          <w:sz w:val="24"/>
          <w:szCs w:val="24"/>
          <w:shd w:val="clear" w:color="auto" w:fill="FFFFFF"/>
        </w:rPr>
        <w:t>IV. UKREPI POMOČI </w:t>
      </w:r>
    </w:p>
    <w:p w14:paraId="0D22AC28" w14:textId="77777777" w:rsidR="0002000D" w:rsidRPr="0002000D" w:rsidRDefault="0002000D" w:rsidP="0002000D">
      <w:pPr>
        <w:spacing w:after="0" w:line="240" w:lineRule="auto"/>
        <w:rPr>
          <w:rStyle w:val="Hiperpovezava"/>
          <w:rFonts w:ascii="Garamond" w:hAnsi="Garamond"/>
          <w:color w:val="auto"/>
          <w:sz w:val="24"/>
          <w:szCs w:val="24"/>
          <w:u w:val="none"/>
        </w:rPr>
      </w:pPr>
      <w:r w:rsidRPr="0002000D">
        <w:rPr>
          <w:rFonts w:ascii="Garamond" w:hAnsi="Garamond"/>
          <w:sz w:val="24"/>
          <w:szCs w:val="24"/>
        </w:rPr>
        <w:fldChar w:fldCharType="end"/>
      </w:r>
      <w:r w:rsidRPr="0002000D">
        <w:rPr>
          <w:rFonts w:ascii="Garamond" w:hAnsi="Garamond"/>
          <w:sz w:val="24"/>
          <w:szCs w:val="24"/>
        </w:rPr>
        <w:fldChar w:fldCharType="begin"/>
      </w:r>
      <w:r w:rsidRPr="0002000D">
        <w:rPr>
          <w:rFonts w:ascii="Garamond" w:hAnsi="Garamond"/>
          <w:sz w:val="24"/>
          <w:szCs w:val="24"/>
        </w:rPr>
        <w:instrText xml:space="preserve"> HYPERLINK "https://zakonodaja.ulinfotok.si/glasilo-uradni-list-rs/vsebina/2024-01-1481/pravilnik-o-dodeljevanju-financnih-sredstev-iz-obcinskega-proracuna-za-pospesevanje-razvoja-malega-gospodarstva-v-obcini-velike-lasce/" \l "10.%C2%A0%C4%8Dlen" </w:instrText>
      </w:r>
      <w:r w:rsidRPr="0002000D">
        <w:rPr>
          <w:rFonts w:ascii="Garamond" w:hAnsi="Garamond"/>
          <w:sz w:val="24"/>
          <w:szCs w:val="24"/>
        </w:rPr>
        <w:fldChar w:fldCharType="separate"/>
      </w:r>
    </w:p>
    <w:p w14:paraId="0633240C" w14:textId="77777777" w:rsidR="0002000D" w:rsidRPr="0002000D" w:rsidRDefault="0002000D" w:rsidP="0002000D">
      <w:pPr>
        <w:spacing w:after="0" w:line="240" w:lineRule="auto"/>
        <w:jc w:val="center"/>
        <w:rPr>
          <w:rFonts w:ascii="Garamond" w:hAnsi="Garamond"/>
          <w:b/>
          <w:bCs/>
          <w:sz w:val="24"/>
          <w:szCs w:val="24"/>
        </w:rPr>
      </w:pPr>
      <w:r w:rsidRPr="0002000D">
        <w:rPr>
          <w:rFonts w:ascii="Garamond" w:hAnsi="Garamond" w:cs="Arial"/>
          <w:b/>
          <w:bCs/>
          <w:sz w:val="24"/>
          <w:szCs w:val="24"/>
          <w:shd w:val="clear" w:color="auto" w:fill="FFFFFF"/>
        </w:rPr>
        <w:t>10. člen </w:t>
      </w:r>
    </w:p>
    <w:p w14:paraId="72FA9C97" w14:textId="77777777" w:rsidR="0002000D" w:rsidRPr="0002000D" w:rsidRDefault="0002000D" w:rsidP="0002000D">
      <w:pPr>
        <w:spacing w:after="0" w:line="240" w:lineRule="auto"/>
        <w:rPr>
          <w:rFonts w:ascii="Garamond" w:hAnsi="Garamond" w:cs="Times New Roman"/>
          <w:sz w:val="24"/>
          <w:szCs w:val="24"/>
        </w:rPr>
      </w:pPr>
      <w:r w:rsidRPr="0002000D">
        <w:rPr>
          <w:rFonts w:ascii="Garamond" w:hAnsi="Garamond"/>
          <w:sz w:val="24"/>
          <w:szCs w:val="24"/>
        </w:rPr>
        <w:fldChar w:fldCharType="end"/>
      </w:r>
    </w:p>
    <w:p w14:paraId="13563F4D" w14:textId="70BBC4D7" w:rsidR="0002000D" w:rsidRPr="0002000D" w:rsidRDefault="0002000D" w:rsidP="0002000D">
      <w:pPr>
        <w:shd w:val="clear" w:color="auto" w:fill="FFFFFF"/>
        <w:spacing w:after="0" w:line="240" w:lineRule="auto"/>
        <w:ind w:firstLine="330"/>
        <w:jc w:val="both"/>
        <w:rPr>
          <w:rFonts w:ascii="Garamond" w:hAnsi="Garamond" w:cs="Arial"/>
          <w:sz w:val="24"/>
          <w:szCs w:val="24"/>
        </w:rPr>
      </w:pPr>
      <w:r w:rsidRPr="0002000D">
        <w:rPr>
          <w:rFonts w:ascii="Garamond" w:hAnsi="Garamond" w:cs="Arial"/>
          <w:sz w:val="24"/>
          <w:szCs w:val="24"/>
        </w:rPr>
        <w:t>Ukrepi pospeševanja razvoja malega go</w:t>
      </w:r>
      <w:r w:rsidR="006C1A22">
        <w:rPr>
          <w:rFonts w:ascii="Garamond" w:hAnsi="Garamond" w:cs="Arial"/>
          <w:sz w:val="24"/>
          <w:szCs w:val="24"/>
        </w:rPr>
        <w:t>spodarstva v Občini Kidričevo</w:t>
      </w:r>
      <w:r w:rsidRPr="0002000D">
        <w:rPr>
          <w:rFonts w:ascii="Garamond" w:hAnsi="Garamond" w:cs="Arial"/>
          <w:sz w:val="24"/>
          <w:szCs w:val="24"/>
        </w:rPr>
        <w:t xml:space="preserve"> so:</w:t>
      </w:r>
    </w:p>
    <w:p w14:paraId="6EC735E0" w14:textId="07D620BA" w:rsidR="0002000D" w:rsidRPr="0002000D" w:rsidRDefault="0002000D" w:rsidP="0002000D">
      <w:pPr>
        <w:shd w:val="clear" w:color="auto" w:fill="FFFFFF"/>
        <w:spacing w:after="0" w:line="240" w:lineRule="auto"/>
        <w:ind w:firstLine="330"/>
        <w:jc w:val="both"/>
        <w:rPr>
          <w:rFonts w:ascii="Garamond" w:hAnsi="Garamond" w:cs="Arial"/>
          <w:sz w:val="24"/>
          <w:szCs w:val="24"/>
        </w:rPr>
      </w:pPr>
      <w:r w:rsidRPr="0002000D">
        <w:rPr>
          <w:rFonts w:ascii="Garamond" w:hAnsi="Garamond" w:cs="Arial"/>
          <w:sz w:val="24"/>
          <w:szCs w:val="24"/>
        </w:rPr>
        <w:t xml:space="preserve">1. sofinanciranje </w:t>
      </w:r>
      <w:r w:rsidR="006C1A22">
        <w:rPr>
          <w:rFonts w:ascii="Garamond" w:hAnsi="Garamond" w:cs="Arial"/>
          <w:sz w:val="24"/>
          <w:szCs w:val="24"/>
        </w:rPr>
        <w:t>materialnih in nematerialnih investicij</w:t>
      </w:r>
      <w:r w:rsidRPr="0002000D">
        <w:rPr>
          <w:rFonts w:ascii="Garamond" w:hAnsi="Garamond" w:cs="Arial"/>
          <w:sz w:val="24"/>
          <w:szCs w:val="24"/>
        </w:rPr>
        <w:t>,</w:t>
      </w:r>
    </w:p>
    <w:p w14:paraId="6B6AC876" w14:textId="3D10C343" w:rsidR="0002000D" w:rsidRPr="0002000D" w:rsidRDefault="0002000D" w:rsidP="0002000D">
      <w:pPr>
        <w:shd w:val="clear" w:color="auto" w:fill="FFFFFF"/>
        <w:spacing w:after="0" w:line="240" w:lineRule="auto"/>
        <w:ind w:firstLine="330"/>
        <w:jc w:val="both"/>
        <w:rPr>
          <w:rFonts w:ascii="Garamond" w:hAnsi="Garamond" w:cs="Arial"/>
          <w:sz w:val="24"/>
          <w:szCs w:val="24"/>
        </w:rPr>
      </w:pPr>
      <w:r w:rsidRPr="0002000D">
        <w:rPr>
          <w:rFonts w:ascii="Garamond" w:hAnsi="Garamond" w:cs="Arial"/>
          <w:sz w:val="24"/>
          <w:szCs w:val="24"/>
        </w:rPr>
        <w:t>2. </w:t>
      </w:r>
      <w:r w:rsidR="006E339D">
        <w:rPr>
          <w:rFonts w:ascii="Garamond" w:hAnsi="Garamond" w:cs="Arial"/>
          <w:sz w:val="24"/>
          <w:szCs w:val="24"/>
        </w:rPr>
        <w:t>sofinanciranje samozaposlovanja in odpiranja novih delovnih mest</w:t>
      </w:r>
      <w:r w:rsidRPr="0002000D">
        <w:rPr>
          <w:rFonts w:ascii="Garamond" w:hAnsi="Garamond" w:cs="Arial"/>
          <w:sz w:val="24"/>
          <w:szCs w:val="24"/>
        </w:rPr>
        <w:t>,</w:t>
      </w:r>
    </w:p>
    <w:p w14:paraId="7A993AE5" w14:textId="66FCE934" w:rsidR="0002000D" w:rsidRPr="0002000D" w:rsidRDefault="0002000D" w:rsidP="0002000D">
      <w:pPr>
        <w:shd w:val="clear" w:color="auto" w:fill="FFFFFF"/>
        <w:spacing w:after="0" w:line="240" w:lineRule="auto"/>
        <w:ind w:firstLine="330"/>
        <w:jc w:val="both"/>
        <w:rPr>
          <w:rFonts w:ascii="Garamond" w:hAnsi="Garamond" w:cs="Arial"/>
          <w:sz w:val="24"/>
          <w:szCs w:val="24"/>
        </w:rPr>
      </w:pPr>
      <w:r w:rsidRPr="0002000D">
        <w:rPr>
          <w:rFonts w:ascii="Garamond" w:hAnsi="Garamond" w:cs="Arial"/>
          <w:sz w:val="24"/>
          <w:szCs w:val="24"/>
        </w:rPr>
        <w:t>3. </w:t>
      </w:r>
      <w:r w:rsidR="006E339D">
        <w:rPr>
          <w:rFonts w:ascii="Garamond" w:hAnsi="Garamond" w:cs="Arial"/>
          <w:sz w:val="24"/>
          <w:szCs w:val="24"/>
        </w:rPr>
        <w:t>sofinanciranje stroškov promocije</w:t>
      </w:r>
      <w:r w:rsidRPr="0002000D">
        <w:rPr>
          <w:rFonts w:ascii="Garamond" w:hAnsi="Garamond" w:cs="Arial"/>
          <w:sz w:val="24"/>
          <w:szCs w:val="24"/>
        </w:rPr>
        <w:t>,</w:t>
      </w:r>
    </w:p>
    <w:p w14:paraId="63754FE9" w14:textId="2588ED04" w:rsidR="0002000D" w:rsidRPr="0002000D" w:rsidRDefault="0002000D" w:rsidP="0002000D">
      <w:pPr>
        <w:shd w:val="clear" w:color="auto" w:fill="FFFFFF"/>
        <w:spacing w:after="0" w:line="240" w:lineRule="auto"/>
        <w:ind w:firstLine="330"/>
        <w:jc w:val="both"/>
        <w:rPr>
          <w:rFonts w:ascii="Garamond" w:hAnsi="Garamond" w:cs="Arial"/>
          <w:sz w:val="24"/>
          <w:szCs w:val="24"/>
        </w:rPr>
      </w:pPr>
      <w:r w:rsidRPr="0002000D">
        <w:rPr>
          <w:rFonts w:ascii="Garamond" w:hAnsi="Garamond" w:cs="Arial"/>
          <w:sz w:val="24"/>
          <w:szCs w:val="24"/>
        </w:rPr>
        <w:t>4. </w:t>
      </w:r>
      <w:r w:rsidR="006E339D">
        <w:rPr>
          <w:rFonts w:ascii="Garamond" w:hAnsi="Garamond" w:cs="Arial"/>
          <w:sz w:val="24"/>
          <w:szCs w:val="24"/>
        </w:rPr>
        <w:t>sofinanciranje usposabljanja in izobraževanja podjetnikov in zaposlenih v podjetjih</w:t>
      </w:r>
      <w:r w:rsidRPr="0002000D">
        <w:rPr>
          <w:rFonts w:ascii="Garamond" w:hAnsi="Garamond" w:cs="Arial"/>
          <w:sz w:val="24"/>
          <w:szCs w:val="24"/>
        </w:rPr>
        <w:t>.</w:t>
      </w:r>
    </w:p>
    <w:p w14:paraId="26878D11" w14:textId="77777777" w:rsidR="0002000D" w:rsidRPr="006E339D" w:rsidRDefault="0002000D" w:rsidP="0002000D">
      <w:pPr>
        <w:spacing w:after="0" w:line="240" w:lineRule="auto"/>
        <w:rPr>
          <w:rStyle w:val="Hiperpovezava"/>
          <w:rFonts w:ascii="Garamond" w:hAnsi="Garamond"/>
          <w:b/>
          <w:color w:val="auto"/>
          <w:sz w:val="24"/>
          <w:szCs w:val="24"/>
          <w:u w:val="none"/>
          <w:shd w:val="clear" w:color="auto" w:fill="FFFFFF"/>
        </w:rPr>
      </w:pPr>
      <w:r w:rsidRPr="006E339D">
        <w:rPr>
          <w:rFonts w:ascii="Garamond" w:hAnsi="Garamond"/>
          <w:b/>
          <w:sz w:val="24"/>
          <w:szCs w:val="24"/>
        </w:rPr>
        <w:fldChar w:fldCharType="begin"/>
      </w:r>
      <w:r w:rsidRPr="006E339D">
        <w:rPr>
          <w:rFonts w:ascii="Garamond" w:hAnsi="Garamond"/>
          <w:b/>
          <w:sz w:val="24"/>
          <w:szCs w:val="24"/>
        </w:rPr>
        <w:instrText xml:space="preserve"> HYPERLINK "https://zakonodaja.ulinfotok.si/glasilo-uradni-list-rs/vsebina/2024-01-1481/pravilnik-o-dodeljevanju-financnih-sredstev-iz-obcinskega-proracuna-za-pospesevanje-razvoja-malega-gospodarstva-v-obcini-velike-lasce/" \l "1.%C2%A0Sofinanciranje%C2%A0nalo%C5%BEb%C2%A0v%C2%A0malo%C2%A0gospodarstvo" </w:instrText>
      </w:r>
      <w:r w:rsidRPr="006E339D">
        <w:rPr>
          <w:rFonts w:ascii="Garamond" w:hAnsi="Garamond"/>
          <w:b/>
          <w:sz w:val="24"/>
          <w:szCs w:val="24"/>
        </w:rPr>
        <w:fldChar w:fldCharType="separate"/>
      </w:r>
    </w:p>
    <w:p w14:paraId="7EF874B7" w14:textId="77777777" w:rsidR="006E339D" w:rsidRDefault="0002000D" w:rsidP="006E339D">
      <w:pPr>
        <w:spacing w:after="0" w:line="240" w:lineRule="auto"/>
        <w:jc w:val="center"/>
        <w:rPr>
          <w:rFonts w:ascii="Garamond" w:hAnsi="Garamond"/>
          <w:b/>
          <w:sz w:val="24"/>
          <w:szCs w:val="24"/>
        </w:rPr>
      </w:pPr>
      <w:r w:rsidRPr="006E339D">
        <w:rPr>
          <w:rFonts w:ascii="Garamond" w:hAnsi="Garamond" w:cs="Arial"/>
          <w:b/>
          <w:bCs/>
          <w:sz w:val="24"/>
          <w:szCs w:val="24"/>
          <w:shd w:val="clear" w:color="auto" w:fill="FFFFFF"/>
        </w:rPr>
        <w:t xml:space="preserve">1. Sofinanciranje </w:t>
      </w:r>
      <w:r w:rsidR="006E339D" w:rsidRPr="006E339D">
        <w:rPr>
          <w:rFonts w:ascii="Garamond" w:hAnsi="Garamond" w:cs="Arial"/>
          <w:b/>
          <w:sz w:val="24"/>
          <w:szCs w:val="24"/>
        </w:rPr>
        <w:t>materialnih in nematerialnih investicij</w:t>
      </w:r>
      <w:r w:rsidR="006E339D" w:rsidRPr="006E339D">
        <w:rPr>
          <w:rFonts w:ascii="Garamond" w:hAnsi="Garamond"/>
          <w:b/>
          <w:sz w:val="24"/>
          <w:szCs w:val="24"/>
        </w:rPr>
        <w:t xml:space="preserve"> </w:t>
      </w:r>
      <w:r w:rsidRPr="006E339D">
        <w:rPr>
          <w:rFonts w:ascii="Garamond" w:hAnsi="Garamond"/>
          <w:b/>
          <w:sz w:val="24"/>
          <w:szCs w:val="24"/>
        </w:rPr>
        <w:fldChar w:fldCharType="end"/>
      </w:r>
    </w:p>
    <w:p w14:paraId="3A2309BF" w14:textId="0D187977" w:rsidR="0002000D" w:rsidRPr="006E339D" w:rsidRDefault="0002000D" w:rsidP="006E339D">
      <w:pPr>
        <w:spacing w:after="0" w:line="240" w:lineRule="auto"/>
        <w:jc w:val="center"/>
        <w:rPr>
          <w:rStyle w:val="Hiperpovezava"/>
          <w:rFonts w:ascii="Garamond" w:hAnsi="Garamond"/>
          <w:b/>
          <w:color w:val="auto"/>
          <w:sz w:val="24"/>
          <w:szCs w:val="24"/>
          <w:u w:val="none"/>
        </w:rPr>
      </w:pPr>
      <w:r w:rsidRPr="006E339D">
        <w:rPr>
          <w:rFonts w:ascii="Garamond" w:hAnsi="Garamond"/>
          <w:b/>
          <w:sz w:val="24"/>
          <w:szCs w:val="24"/>
        </w:rPr>
        <w:fldChar w:fldCharType="begin"/>
      </w:r>
      <w:r w:rsidRPr="006E339D">
        <w:rPr>
          <w:rFonts w:ascii="Garamond" w:hAnsi="Garamond"/>
          <w:b/>
          <w:sz w:val="24"/>
          <w:szCs w:val="24"/>
        </w:rPr>
        <w:instrText xml:space="preserve"> HYPERLINK "https://zakonodaja.ulinfotok.si/glasilo-uradni-list-rs/vsebina/2024-01-1481/pravilnik-o-dodeljevanju-financnih-sredstev-iz-obcinskega-proracuna-za-pospesevanje-razvoja-malega-gospodarstva-v-obcini-velike-lasce/" \l "11.%C2%A0%C4%8Dlen" </w:instrText>
      </w:r>
      <w:r w:rsidRPr="006E339D">
        <w:rPr>
          <w:rFonts w:ascii="Garamond" w:hAnsi="Garamond"/>
          <w:b/>
          <w:sz w:val="24"/>
          <w:szCs w:val="24"/>
        </w:rPr>
        <w:fldChar w:fldCharType="separate"/>
      </w:r>
    </w:p>
    <w:p w14:paraId="6D39AB6B" w14:textId="77777777" w:rsidR="0002000D" w:rsidRPr="006E339D" w:rsidRDefault="0002000D" w:rsidP="0002000D">
      <w:pPr>
        <w:spacing w:after="0" w:line="240" w:lineRule="auto"/>
        <w:jc w:val="center"/>
        <w:rPr>
          <w:rFonts w:ascii="Garamond" w:hAnsi="Garamond"/>
          <w:b/>
          <w:bCs/>
          <w:sz w:val="24"/>
          <w:szCs w:val="24"/>
        </w:rPr>
      </w:pPr>
      <w:r w:rsidRPr="006E339D">
        <w:rPr>
          <w:rFonts w:ascii="Garamond" w:hAnsi="Garamond" w:cs="Arial"/>
          <w:b/>
          <w:bCs/>
          <w:sz w:val="24"/>
          <w:szCs w:val="24"/>
          <w:shd w:val="clear" w:color="auto" w:fill="FFFFFF"/>
        </w:rPr>
        <w:t>11. člen</w:t>
      </w:r>
    </w:p>
    <w:p w14:paraId="58720934" w14:textId="77777777" w:rsidR="0002000D" w:rsidRPr="0002000D" w:rsidRDefault="0002000D" w:rsidP="0002000D">
      <w:pPr>
        <w:spacing w:after="0" w:line="240" w:lineRule="auto"/>
        <w:rPr>
          <w:rFonts w:ascii="Garamond" w:hAnsi="Garamond" w:cs="Times New Roman"/>
          <w:sz w:val="24"/>
          <w:szCs w:val="24"/>
        </w:rPr>
      </w:pPr>
      <w:r w:rsidRPr="006E339D">
        <w:rPr>
          <w:rFonts w:ascii="Garamond" w:hAnsi="Garamond"/>
          <w:b/>
          <w:sz w:val="24"/>
          <w:szCs w:val="24"/>
        </w:rPr>
        <w:fldChar w:fldCharType="end"/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62"/>
      </w:tblGrid>
      <w:tr w:rsidR="006E339D" w14:paraId="58380457" w14:textId="77777777" w:rsidTr="006E339D"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58B3D6" w14:textId="4D46E621" w:rsidR="006E339D" w:rsidRDefault="006E339D" w:rsidP="006E339D">
            <w:pPr>
              <w:spacing w:after="0" w:line="240" w:lineRule="auto"/>
              <w:jc w:val="both"/>
              <w:rPr>
                <w:rFonts w:ascii="Garamond" w:hAnsi="Garamond" w:cs="Tahoma"/>
                <w:color w:val="000000"/>
                <w:sz w:val="24"/>
                <w:szCs w:val="24"/>
              </w:rPr>
            </w:pPr>
            <w:r w:rsidRPr="006E339D">
              <w:rPr>
                <w:rFonts w:ascii="Garamond" w:hAnsi="Garamond" w:cs="Tahoma"/>
                <w:color w:val="000000"/>
                <w:sz w:val="24"/>
                <w:szCs w:val="24"/>
              </w:rPr>
              <w:t>Namen pomoči je pos</w:t>
            </w:r>
            <w:r w:rsidR="001D01F2">
              <w:rPr>
                <w:rFonts w:ascii="Garamond" w:hAnsi="Garamond" w:cs="Tahoma"/>
                <w:color w:val="000000"/>
                <w:sz w:val="24"/>
                <w:szCs w:val="24"/>
              </w:rPr>
              <w:t>pešitev nastajanja podjetij iz 3</w:t>
            </w:r>
            <w:r w:rsidRPr="006E339D">
              <w:rPr>
                <w:rFonts w:ascii="Garamond" w:hAnsi="Garamond" w:cs="Tahoma"/>
                <w:color w:val="000000"/>
                <w:sz w:val="24"/>
                <w:szCs w:val="24"/>
              </w:rPr>
              <w:t>. člena tega pravilnika in zagotavljanje pogojev za njihovo hitrejšo rast s sofinanciranjem materialnih in nematerialnih investicij.</w:t>
            </w:r>
          </w:p>
          <w:p w14:paraId="34F93A22" w14:textId="64E37DA9" w:rsidR="006E339D" w:rsidRPr="006E339D" w:rsidRDefault="006E339D" w:rsidP="006E339D">
            <w:pPr>
              <w:spacing w:after="0" w:line="240" w:lineRule="auto"/>
              <w:jc w:val="both"/>
              <w:rPr>
                <w:rFonts w:ascii="Garamond" w:hAnsi="Garamond" w:cs="Arial"/>
                <w:color w:val="777777"/>
                <w:sz w:val="24"/>
                <w:szCs w:val="24"/>
              </w:rPr>
            </w:pPr>
          </w:p>
        </w:tc>
      </w:tr>
      <w:tr w:rsidR="006E339D" w14:paraId="6703D820" w14:textId="77777777" w:rsidTr="006E339D"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0B5D36" w14:textId="77777777" w:rsidR="006E339D" w:rsidRPr="006E339D" w:rsidRDefault="006E339D" w:rsidP="006E339D">
            <w:pPr>
              <w:spacing w:after="0" w:line="240" w:lineRule="auto"/>
              <w:jc w:val="both"/>
              <w:rPr>
                <w:rFonts w:ascii="Garamond" w:hAnsi="Garamond" w:cs="Arial"/>
                <w:color w:val="777777"/>
                <w:sz w:val="24"/>
                <w:szCs w:val="24"/>
              </w:rPr>
            </w:pPr>
            <w:r w:rsidRPr="006E339D">
              <w:rPr>
                <w:rFonts w:ascii="Garamond" w:hAnsi="Garamond" w:cs="Tahoma"/>
                <w:color w:val="000000"/>
                <w:sz w:val="24"/>
                <w:szCs w:val="24"/>
              </w:rPr>
              <w:t>Upravičeni stroški za materialne investicije na območju občine so:</w:t>
            </w:r>
          </w:p>
        </w:tc>
      </w:tr>
      <w:tr w:rsidR="006E339D" w14:paraId="73A4004F" w14:textId="77777777" w:rsidTr="006E339D"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87390A" w14:textId="251D3EB3" w:rsidR="006E339D" w:rsidRPr="006E339D" w:rsidRDefault="006E339D" w:rsidP="006E339D">
            <w:pPr>
              <w:pStyle w:val="Odstavekseznama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Garamond" w:hAnsi="Garamond" w:cs="Arial"/>
                <w:color w:val="777777"/>
                <w:sz w:val="24"/>
                <w:szCs w:val="24"/>
              </w:rPr>
            </w:pPr>
            <w:r w:rsidRPr="006E339D">
              <w:rPr>
                <w:rFonts w:ascii="Garamond" w:hAnsi="Garamond" w:cs="Tahoma"/>
                <w:color w:val="000000"/>
                <w:sz w:val="24"/>
                <w:szCs w:val="24"/>
              </w:rPr>
              <w:t>stroški nakupa, urejanja in opremljanja zemljišč na območju občine,</w:t>
            </w:r>
          </w:p>
        </w:tc>
      </w:tr>
      <w:tr w:rsidR="006E339D" w14:paraId="7F9E119D" w14:textId="77777777" w:rsidTr="006E339D"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ACC212" w14:textId="6EA47C03" w:rsidR="006E339D" w:rsidRPr="006E339D" w:rsidRDefault="006E339D" w:rsidP="006E339D">
            <w:pPr>
              <w:pStyle w:val="Odstavekseznama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Garamond" w:hAnsi="Garamond" w:cs="Arial"/>
                <w:color w:val="777777"/>
                <w:sz w:val="24"/>
                <w:szCs w:val="24"/>
              </w:rPr>
            </w:pPr>
            <w:r w:rsidRPr="006E339D">
              <w:rPr>
                <w:rFonts w:ascii="Garamond" w:hAnsi="Garamond" w:cs="Tahoma"/>
                <w:color w:val="000000"/>
                <w:sz w:val="24"/>
                <w:szCs w:val="24"/>
              </w:rPr>
              <w:t>stroški izdelave investicijskih programov in pridobivanja projektne dokumentacije za gradnjo poslovnih prostorov,</w:t>
            </w:r>
          </w:p>
        </w:tc>
      </w:tr>
      <w:tr w:rsidR="006E339D" w14:paraId="78411793" w14:textId="77777777" w:rsidTr="006E339D"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16B595" w14:textId="3B05B79A" w:rsidR="006E339D" w:rsidRPr="006E339D" w:rsidRDefault="006E339D" w:rsidP="006E339D">
            <w:pPr>
              <w:pStyle w:val="Odstavekseznama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Garamond" w:hAnsi="Garamond" w:cs="Arial"/>
                <w:color w:val="777777"/>
                <w:sz w:val="24"/>
                <w:szCs w:val="24"/>
              </w:rPr>
            </w:pPr>
            <w:r w:rsidRPr="006E339D">
              <w:rPr>
                <w:rFonts w:ascii="Garamond" w:hAnsi="Garamond" w:cs="Tahoma"/>
                <w:color w:val="000000"/>
                <w:sz w:val="24"/>
                <w:szCs w:val="24"/>
              </w:rPr>
              <w:lastRenderedPageBreak/>
              <w:t>stroški nakupa, gradnje ali preureditve poslovnih prostorov,</w:t>
            </w:r>
          </w:p>
        </w:tc>
      </w:tr>
      <w:tr w:rsidR="006E339D" w14:paraId="4D5C5647" w14:textId="77777777" w:rsidTr="006E339D"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1E1595" w14:textId="77777777" w:rsidR="006E339D" w:rsidRPr="006E339D" w:rsidRDefault="006E339D" w:rsidP="006E339D">
            <w:pPr>
              <w:pStyle w:val="Odstavekseznama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Garamond" w:hAnsi="Garamond" w:cs="Arial"/>
                <w:color w:val="777777"/>
                <w:sz w:val="24"/>
                <w:szCs w:val="24"/>
              </w:rPr>
            </w:pPr>
            <w:r w:rsidRPr="006E339D">
              <w:rPr>
                <w:rFonts w:ascii="Garamond" w:hAnsi="Garamond" w:cs="Tahoma"/>
                <w:color w:val="000000"/>
                <w:sz w:val="24"/>
                <w:szCs w:val="24"/>
              </w:rPr>
              <w:t>stroški osnovnih sredstev na</w:t>
            </w:r>
            <w:r>
              <w:rPr>
                <w:rFonts w:ascii="Garamond" w:hAnsi="Garamond" w:cs="Tahoma"/>
                <w:color w:val="000000"/>
                <w:sz w:val="24"/>
                <w:szCs w:val="24"/>
              </w:rPr>
              <w:t>menjenih posodobitvi dejavnosti.</w:t>
            </w:r>
          </w:p>
          <w:p w14:paraId="74326BBE" w14:textId="4D61E86A" w:rsidR="006E339D" w:rsidRPr="006E339D" w:rsidRDefault="006E339D" w:rsidP="006E339D">
            <w:pPr>
              <w:pStyle w:val="Odstavekseznama"/>
              <w:spacing w:after="0" w:line="240" w:lineRule="auto"/>
              <w:ind w:left="690"/>
              <w:jc w:val="both"/>
              <w:rPr>
                <w:rFonts w:ascii="Garamond" w:hAnsi="Garamond" w:cs="Arial"/>
                <w:color w:val="777777"/>
                <w:sz w:val="24"/>
                <w:szCs w:val="24"/>
              </w:rPr>
            </w:pPr>
          </w:p>
        </w:tc>
      </w:tr>
      <w:tr w:rsidR="006E339D" w14:paraId="029AC321" w14:textId="77777777" w:rsidTr="006E339D"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66BE2D" w14:textId="77777777" w:rsidR="006E339D" w:rsidRPr="006E339D" w:rsidRDefault="006E339D" w:rsidP="006E339D">
            <w:pPr>
              <w:spacing w:after="0" w:line="240" w:lineRule="auto"/>
              <w:jc w:val="both"/>
              <w:rPr>
                <w:rFonts w:ascii="Garamond" w:hAnsi="Garamond" w:cs="Arial"/>
                <w:color w:val="777777"/>
                <w:sz w:val="24"/>
                <w:szCs w:val="24"/>
              </w:rPr>
            </w:pPr>
            <w:r w:rsidRPr="006E339D">
              <w:rPr>
                <w:rFonts w:ascii="Garamond" w:hAnsi="Garamond" w:cs="Tahoma"/>
                <w:color w:val="000000"/>
                <w:sz w:val="24"/>
                <w:szCs w:val="24"/>
              </w:rPr>
              <w:t>Upravičeni stroški za nematerialne investicije so:</w:t>
            </w:r>
          </w:p>
        </w:tc>
      </w:tr>
      <w:tr w:rsidR="006E339D" w14:paraId="5B6E1CA9" w14:textId="77777777" w:rsidTr="006E339D"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3E8A46" w14:textId="77777777" w:rsidR="006E339D" w:rsidRPr="006E339D" w:rsidRDefault="006E339D" w:rsidP="006E339D">
            <w:pPr>
              <w:pStyle w:val="Odstavekseznama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Garamond" w:hAnsi="Garamond" w:cs="Arial"/>
                <w:color w:val="777777"/>
                <w:sz w:val="24"/>
                <w:szCs w:val="24"/>
              </w:rPr>
            </w:pPr>
            <w:r w:rsidRPr="006E339D">
              <w:rPr>
                <w:rFonts w:ascii="Garamond" w:hAnsi="Garamond" w:cs="Tahoma"/>
                <w:color w:val="000000"/>
                <w:sz w:val="24"/>
                <w:szCs w:val="24"/>
              </w:rPr>
              <w:t>stroški nakupa patentov, licenc, know-how ali nepatentiranega tehnične</w:t>
            </w:r>
            <w:r>
              <w:rPr>
                <w:rFonts w:ascii="Garamond" w:hAnsi="Garamond" w:cs="Tahoma"/>
                <w:color w:val="000000"/>
                <w:sz w:val="24"/>
                <w:szCs w:val="24"/>
              </w:rPr>
              <w:t>ga znanja ter programske opreme.</w:t>
            </w:r>
          </w:p>
          <w:p w14:paraId="063C895B" w14:textId="4427719E" w:rsidR="006E339D" w:rsidRPr="006E339D" w:rsidRDefault="006E339D" w:rsidP="006E339D">
            <w:pPr>
              <w:pStyle w:val="Odstavekseznama"/>
              <w:spacing w:after="0" w:line="240" w:lineRule="auto"/>
              <w:ind w:left="862"/>
              <w:jc w:val="both"/>
              <w:rPr>
                <w:rFonts w:ascii="Garamond" w:hAnsi="Garamond" w:cs="Arial"/>
                <w:color w:val="777777"/>
                <w:sz w:val="24"/>
                <w:szCs w:val="24"/>
              </w:rPr>
            </w:pPr>
          </w:p>
        </w:tc>
      </w:tr>
      <w:tr w:rsidR="006E339D" w14:paraId="1B65A116" w14:textId="77777777" w:rsidTr="006E339D"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FBF867" w14:textId="435A1AB2" w:rsidR="006E339D" w:rsidRDefault="006E339D" w:rsidP="006E339D">
            <w:pPr>
              <w:spacing w:after="0" w:line="240" w:lineRule="auto"/>
              <w:jc w:val="both"/>
              <w:rPr>
                <w:rFonts w:ascii="Garamond" w:hAnsi="Garamond" w:cs="Tahoma"/>
                <w:color w:val="000000"/>
                <w:sz w:val="24"/>
                <w:szCs w:val="24"/>
              </w:rPr>
            </w:pPr>
            <w:r w:rsidRPr="006E339D">
              <w:rPr>
                <w:rFonts w:ascii="Garamond" w:hAnsi="Garamond" w:cs="Tahoma"/>
                <w:color w:val="000000"/>
                <w:sz w:val="24"/>
                <w:szCs w:val="24"/>
              </w:rPr>
              <w:t>Upravi</w:t>
            </w:r>
            <w:r w:rsidR="001D01F2">
              <w:rPr>
                <w:rFonts w:ascii="Garamond" w:hAnsi="Garamond" w:cs="Tahoma"/>
                <w:color w:val="000000"/>
                <w:sz w:val="24"/>
                <w:szCs w:val="24"/>
              </w:rPr>
              <w:t>čenci do pomoči so podjetja iz 3</w:t>
            </w:r>
            <w:r w:rsidRPr="006E339D">
              <w:rPr>
                <w:rFonts w:ascii="Garamond" w:hAnsi="Garamond" w:cs="Tahoma"/>
                <w:color w:val="000000"/>
                <w:sz w:val="24"/>
                <w:szCs w:val="24"/>
              </w:rPr>
              <w:t>. člena tega pravilnika, ki investirajo v razvoj in razširitev dejavnosti, in podjetja, ki nimajo sedeža v občini, vendar investirajo v dejavnost na območju občine.</w:t>
            </w:r>
          </w:p>
          <w:p w14:paraId="2A4E5D7F" w14:textId="4BF02659" w:rsidR="006E339D" w:rsidRPr="006E339D" w:rsidRDefault="006E339D" w:rsidP="006E339D">
            <w:pPr>
              <w:spacing w:after="0" w:line="240" w:lineRule="auto"/>
              <w:jc w:val="both"/>
              <w:rPr>
                <w:rFonts w:ascii="Garamond" w:hAnsi="Garamond" w:cs="Arial"/>
                <w:color w:val="777777"/>
                <w:sz w:val="24"/>
                <w:szCs w:val="24"/>
              </w:rPr>
            </w:pPr>
          </w:p>
        </w:tc>
      </w:tr>
      <w:tr w:rsidR="006E339D" w14:paraId="7E19C398" w14:textId="77777777" w:rsidTr="006E339D"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E19B91" w14:textId="77777777" w:rsidR="006E339D" w:rsidRPr="006E339D" w:rsidRDefault="006E339D" w:rsidP="006E339D">
            <w:pPr>
              <w:spacing w:after="0" w:line="240" w:lineRule="auto"/>
              <w:jc w:val="both"/>
              <w:rPr>
                <w:rFonts w:ascii="Garamond" w:hAnsi="Garamond" w:cs="Arial"/>
                <w:color w:val="777777"/>
                <w:sz w:val="24"/>
                <w:szCs w:val="24"/>
              </w:rPr>
            </w:pPr>
            <w:r w:rsidRPr="006E339D">
              <w:rPr>
                <w:rFonts w:ascii="Garamond" w:hAnsi="Garamond" w:cs="Tahoma"/>
                <w:color w:val="000000"/>
                <w:sz w:val="24"/>
                <w:szCs w:val="24"/>
              </w:rPr>
              <w:t>Prejemnik pomoči mora zagotoviti vsaj 50% lastnih sredstev za kritje stroškov posamezne investicije. Materialna in/ali nematerialna investicija mora ostati v lasti upravičenca najmanj 3 leta.</w:t>
            </w:r>
          </w:p>
        </w:tc>
      </w:tr>
    </w:tbl>
    <w:p w14:paraId="5ACCE3B1" w14:textId="3D7187B8" w:rsidR="0002000D" w:rsidRPr="006E339D" w:rsidRDefault="006E339D" w:rsidP="0002000D">
      <w:pPr>
        <w:spacing w:after="0" w:line="240" w:lineRule="auto"/>
        <w:rPr>
          <w:rStyle w:val="Hiperpovezava"/>
          <w:rFonts w:ascii="Garamond" w:hAnsi="Garamond"/>
          <w:b/>
          <w:color w:val="auto"/>
          <w:sz w:val="24"/>
          <w:szCs w:val="24"/>
          <w:u w:val="none"/>
          <w:shd w:val="clear" w:color="auto" w:fill="FFFFFF"/>
        </w:rPr>
      </w:pPr>
      <w:r w:rsidRPr="0002000D">
        <w:rPr>
          <w:rFonts w:ascii="Garamond" w:hAnsi="Garamond"/>
          <w:sz w:val="24"/>
          <w:szCs w:val="24"/>
        </w:rPr>
        <w:t xml:space="preserve"> </w:t>
      </w:r>
      <w:r w:rsidR="0002000D" w:rsidRPr="006E339D">
        <w:rPr>
          <w:rFonts w:ascii="Garamond" w:hAnsi="Garamond"/>
          <w:b/>
          <w:sz w:val="24"/>
          <w:szCs w:val="24"/>
        </w:rPr>
        <w:fldChar w:fldCharType="begin"/>
      </w:r>
      <w:r w:rsidR="0002000D" w:rsidRPr="006E339D">
        <w:rPr>
          <w:rFonts w:ascii="Garamond" w:hAnsi="Garamond"/>
          <w:b/>
          <w:sz w:val="24"/>
          <w:szCs w:val="24"/>
        </w:rPr>
        <w:instrText xml:space="preserve"> HYPERLINK "https://zakonodaja.ulinfotok.si/glasilo-uradni-list-rs/vsebina/2024-01-1481/pravilnik-o-dodeljevanju-financnih-sredstev-iz-obcinskega-proracuna-za-pospesevanje-razvoja-malega-gospodarstva-v-obcini-velike-lasce/" \l "2.%C2%A0Nepovratna%C2%A0sredstva%C2%A0za%C2%A0odpiranje%C2%A0novih%C2%A0delovnih%C2%A0mest" </w:instrText>
      </w:r>
      <w:r w:rsidR="0002000D" w:rsidRPr="006E339D">
        <w:rPr>
          <w:rFonts w:ascii="Garamond" w:hAnsi="Garamond"/>
          <w:b/>
          <w:sz w:val="24"/>
          <w:szCs w:val="24"/>
        </w:rPr>
        <w:fldChar w:fldCharType="separate"/>
      </w:r>
    </w:p>
    <w:p w14:paraId="7449CE74" w14:textId="77777777" w:rsidR="006E339D" w:rsidRDefault="0002000D" w:rsidP="006E339D">
      <w:pPr>
        <w:spacing w:after="0" w:line="240" w:lineRule="auto"/>
        <w:jc w:val="center"/>
        <w:rPr>
          <w:rFonts w:ascii="Garamond" w:hAnsi="Garamond"/>
          <w:b/>
          <w:sz w:val="24"/>
          <w:szCs w:val="24"/>
        </w:rPr>
      </w:pPr>
      <w:r w:rsidRPr="006E339D">
        <w:rPr>
          <w:rFonts w:ascii="Garamond" w:hAnsi="Garamond" w:cs="Arial"/>
          <w:b/>
          <w:bCs/>
          <w:sz w:val="24"/>
          <w:szCs w:val="24"/>
          <w:shd w:val="clear" w:color="auto" w:fill="FFFFFF"/>
        </w:rPr>
        <w:t>2. </w:t>
      </w:r>
      <w:r w:rsidR="006E339D" w:rsidRPr="006E339D">
        <w:rPr>
          <w:rFonts w:ascii="Garamond" w:hAnsi="Garamond" w:cs="Arial"/>
          <w:b/>
          <w:sz w:val="24"/>
          <w:szCs w:val="24"/>
        </w:rPr>
        <w:t>Sofinanciranje samozaposlovanja in odpiranja novih delovnih mest</w:t>
      </w:r>
      <w:r w:rsidR="006E339D" w:rsidRPr="006E339D">
        <w:rPr>
          <w:rFonts w:ascii="Garamond" w:hAnsi="Garamond"/>
          <w:b/>
          <w:sz w:val="24"/>
          <w:szCs w:val="24"/>
        </w:rPr>
        <w:t xml:space="preserve"> </w:t>
      </w:r>
      <w:r w:rsidRPr="006E339D">
        <w:rPr>
          <w:rFonts w:ascii="Garamond" w:hAnsi="Garamond"/>
          <w:b/>
          <w:sz w:val="24"/>
          <w:szCs w:val="24"/>
        </w:rPr>
        <w:fldChar w:fldCharType="end"/>
      </w:r>
    </w:p>
    <w:p w14:paraId="3F8AA9EB" w14:textId="127381DE" w:rsidR="0002000D" w:rsidRPr="006E339D" w:rsidRDefault="0002000D" w:rsidP="006E339D">
      <w:pPr>
        <w:spacing w:after="0" w:line="240" w:lineRule="auto"/>
        <w:jc w:val="center"/>
        <w:rPr>
          <w:rStyle w:val="Hiperpovezava"/>
          <w:rFonts w:ascii="Garamond" w:hAnsi="Garamond"/>
          <w:b/>
          <w:color w:val="auto"/>
          <w:sz w:val="24"/>
          <w:szCs w:val="24"/>
          <w:u w:val="none"/>
        </w:rPr>
      </w:pPr>
      <w:r w:rsidRPr="006E339D">
        <w:rPr>
          <w:rFonts w:ascii="Garamond" w:hAnsi="Garamond"/>
          <w:b/>
          <w:sz w:val="24"/>
          <w:szCs w:val="24"/>
        </w:rPr>
        <w:fldChar w:fldCharType="begin"/>
      </w:r>
      <w:r w:rsidRPr="006E339D">
        <w:rPr>
          <w:rFonts w:ascii="Garamond" w:hAnsi="Garamond"/>
          <w:b/>
          <w:sz w:val="24"/>
          <w:szCs w:val="24"/>
        </w:rPr>
        <w:instrText xml:space="preserve"> HYPERLINK "https://zakonodaja.ulinfotok.si/glasilo-uradni-list-rs/vsebina/2024-01-1481/pravilnik-o-dodeljevanju-financnih-sredstev-iz-obcinskega-proracuna-za-pospesevanje-razvoja-malega-gospodarstva-v-obcini-velike-lasce/" \l "13.%C2%A0%C4%8Dlen" </w:instrText>
      </w:r>
      <w:r w:rsidRPr="006E339D">
        <w:rPr>
          <w:rFonts w:ascii="Garamond" w:hAnsi="Garamond"/>
          <w:b/>
          <w:sz w:val="24"/>
          <w:szCs w:val="24"/>
        </w:rPr>
        <w:fldChar w:fldCharType="separate"/>
      </w:r>
    </w:p>
    <w:p w14:paraId="45A57277" w14:textId="46A3F72C" w:rsidR="0002000D" w:rsidRPr="006E339D" w:rsidRDefault="006E339D" w:rsidP="0002000D">
      <w:pPr>
        <w:spacing w:after="0" w:line="240" w:lineRule="auto"/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 w:cs="Arial"/>
          <w:b/>
          <w:bCs/>
          <w:sz w:val="24"/>
          <w:szCs w:val="24"/>
          <w:shd w:val="clear" w:color="auto" w:fill="FFFFFF"/>
        </w:rPr>
        <w:t>12</w:t>
      </w:r>
      <w:r w:rsidR="0002000D" w:rsidRPr="006E339D">
        <w:rPr>
          <w:rFonts w:ascii="Garamond" w:hAnsi="Garamond" w:cs="Arial"/>
          <w:b/>
          <w:bCs/>
          <w:sz w:val="24"/>
          <w:szCs w:val="24"/>
          <w:shd w:val="clear" w:color="auto" w:fill="FFFFFF"/>
        </w:rPr>
        <w:t>. člen</w:t>
      </w:r>
    </w:p>
    <w:p w14:paraId="77251937" w14:textId="77777777" w:rsidR="0002000D" w:rsidRPr="0002000D" w:rsidRDefault="0002000D" w:rsidP="0002000D">
      <w:pPr>
        <w:spacing w:after="0" w:line="240" w:lineRule="auto"/>
        <w:rPr>
          <w:rFonts w:ascii="Garamond" w:hAnsi="Garamond" w:cs="Times New Roman"/>
          <w:sz w:val="24"/>
          <w:szCs w:val="24"/>
        </w:rPr>
      </w:pPr>
      <w:r w:rsidRPr="006E339D">
        <w:rPr>
          <w:rFonts w:ascii="Garamond" w:hAnsi="Garamond"/>
          <w:b/>
          <w:sz w:val="24"/>
          <w:szCs w:val="24"/>
        </w:rPr>
        <w:fldChar w:fldCharType="end"/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62"/>
      </w:tblGrid>
      <w:tr w:rsidR="006E339D" w14:paraId="694EAE28" w14:textId="77777777" w:rsidTr="006E339D"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6A26F8" w14:textId="77777777" w:rsidR="006E339D" w:rsidRPr="006E339D" w:rsidRDefault="006E339D" w:rsidP="006E339D">
            <w:pPr>
              <w:spacing w:after="0" w:line="240" w:lineRule="auto"/>
              <w:jc w:val="both"/>
              <w:rPr>
                <w:rFonts w:ascii="Garamond" w:hAnsi="Garamond" w:cs="Tahoma"/>
                <w:color w:val="000000"/>
                <w:sz w:val="24"/>
                <w:szCs w:val="24"/>
              </w:rPr>
            </w:pPr>
            <w:r w:rsidRPr="006E339D">
              <w:rPr>
                <w:rFonts w:ascii="Garamond" w:hAnsi="Garamond" w:cs="Tahoma"/>
                <w:color w:val="000000"/>
                <w:sz w:val="24"/>
                <w:szCs w:val="24"/>
              </w:rPr>
              <w:t>Namen pomoči je povečanje števila zaposlenih in ustvarjanje novih delovnih mest ter zmanjševanje brezposelnosti.</w:t>
            </w:r>
          </w:p>
          <w:p w14:paraId="70E055F6" w14:textId="045F2063" w:rsidR="006E339D" w:rsidRPr="006E339D" w:rsidRDefault="006E339D" w:rsidP="006E339D">
            <w:pPr>
              <w:spacing w:after="0" w:line="240" w:lineRule="auto"/>
              <w:jc w:val="both"/>
              <w:rPr>
                <w:rFonts w:ascii="Garamond" w:hAnsi="Garamond" w:cs="Arial"/>
                <w:color w:val="777777"/>
                <w:sz w:val="24"/>
                <w:szCs w:val="24"/>
              </w:rPr>
            </w:pPr>
          </w:p>
        </w:tc>
      </w:tr>
      <w:tr w:rsidR="006E339D" w14:paraId="5A0B6173" w14:textId="77777777" w:rsidTr="006E339D"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7C3509" w14:textId="77777777" w:rsidR="006E339D" w:rsidRPr="006E339D" w:rsidRDefault="006E339D" w:rsidP="006E339D">
            <w:pPr>
              <w:spacing w:after="0" w:line="240" w:lineRule="auto"/>
              <w:jc w:val="both"/>
              <w:rPr>
                <w:rFonts w:ascii="Garamond" w:hAnsi="Garamond" w:cs="Arial"/>
                <w:color w:val="777777"/>
                <w:sz w:val="24"/>
                <w:szCs w:val="24"/>
              </w:rPr>
            </w:pPr>
            <w:r w:rsidRPr="006E339D">
              <w:rPr>
                <w:rFonts w:ascii="Garamond" w:hAnsi="Garamond" w:cs="Tahoma"/>
                <w:color w:val="000000"/>
                <w:sz w:val="24"/>
                <w:szCs w:val="24"/>
              </w:rPr>
              <w:t>Upravičeni stroški so:</w:t>
            </w:r>
          </w:p>
        </w:tc>
      </w:tr>
      <w:tr w:rsidR="006E339D" w14:paraId="67F26415" w14:textId="77777777" w:rsidTr="006E339D"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A6680D" w14:textId="3563E4C6" w:rsidR="006E339D" w:rsidRPr="006E339D" w:rsidRDefault="006E339D" w:rsidP="006E339D">
            <w:pPr>
              <w:pStyle w:val="Odstavekseznama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Garamond" w:hAnsi="Garamond" w:cs="Arial"/>
                <w:color w:val="777777"/>
                <w:sz w:val="24"/>
                <w:szCs w:val="24"/>
              </w:rPr>
            </w:pPr>
            <w:r w:rsidRPr="006E339D">
              <w:rPr>
                <w:rFonts w:ascii="Garamond" w:hAnsi="Garamond" w:cs="Tahoma"/>
                <w:color w:val="000000"/>
                <w:sz w:val="24"/>
                <w:szCs w:val="24"/>
              </w:rPr>
              <w:t xml:space="preserve">stroški za realizacijo samozaposlitve v višini </w:t>
            </w:r>
            <w:r w:rsidRPr="0019497E">
              <w:rPr>
                <w:rFonts w:ascii="Garamond" w:hAnsi="Garamond" w:cs="Tahoma"/>
                <w:color w:val="000000"/>
                <w:sz w:val="24"/>
                <w:szCs w:val="24"/>
              </w:rPr>
              <w:t xml:space="preserve">do </w:t>
            </w:r>
            <w:r w:rsidR="0019497E">
              <w:rPr>
                <w:rFonts w:ascii="Garamond" w:hAnsi="Garamond" w:cs="Tahoma"/>
                <w:color w:val="000000"/>
                <w:sz w:val="24"/>
                <w:szCs w:val="24"/>
              </w:rPr>
              <w:t>1</w:t>
            </w:r>
            <w:r w:rsidRPr="006E339D">
              <w:rPr>
                <w:rFonts w:ascii="Garamond" w:hAnsi="Garamond" w:cs="Tahoma"/>
                <w:color w:val="000000"/>
                <w:sz w:val="24"/>
                <w:szCs w:val="24"/>
              </w:rPr>
              <w:t xml:space="preserve"> oziroma </w:t>
            </w:r>
            <w:r w:rsidR="0019497E">
              <w:rPr>
                <w:rFonts w:ascii="Garamond" w:hAnsi="Garamond" w:cs="Tahoma"/>
                <w:color w:val="000000"/>
                <w:sz w:val="24"/>
                <w:szCs w:val="24"/>
              </w:rPr>
              <w:t>5</w:t>
            </w:r>
            <w:r w:rsidRPr="006E339D">
              <w:rPr>
                <w:rFonts w:ascii="Garamond" w:hAnsi="Garamond" w:cs="Tahoma"/>
                <w:color w:val="000000"/>
                <w:sz w:val="24"/>
                <w:szCs w:val="24"/>
              </w:rPr>
              <w:t xml:space="preserve"> minimalnih mesečnih plač,</w:t>
            </w:r>
          </w:p>
        </w:tc>
      </w:tr>
      <w:tr w:rsidR="006E339D" w14:paraId="7E73EE23" w14:textId="77777777" w:rsidTr="006E339D"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F575FC" w14:textId="4C8FD7C9" w:rsidR="006E339D" w:rsidRPr="006E339D" w:rsidRDefault="006E339D" w:rsidP="006E339D">
            <w:pPr>
              <w:pStyle w:val="Odstavekseznama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Garamond" w:hAnsi="Garamond" w:cs="Arial"/>
                <w:color w:val="777777"/>
                <w:sz w:val="24"/>
                <w:szCs w:val="24"/>
              </w:rPr>
            </w:pPr>
            <w:r w:rsidRPr="006E339D">
              <w:rPr>
                <w:rFonts w:ascii="Garamond" w:hAnsi="Garamond" w:cs="Tahoma"/>
                <w:color w:val="000000"/>
                <w:sz w:val="24"/>
                <w:szCs w:val="24"/>
              </w:rPr>
              <w:t xml:space="preserve">stroški za odpiranje novega delovnega mesta v višini do </w:t>
            </w:r>
            <w:r w:rsidR="0019497E">
              <w:rPr>
                <w:rFonts w:ascii="Garamond" w:hAnsi="Garamond" w:cs="Tahoma"/>
                <w:color w:val="000000"/>
                <w:sz w:val="24"/>
                <w:szCs w:val="24"/>
              </w:rPr>
              <w:t>5</w:t>
            </w:r>
            <w:r w:rsidRPr="006E339D">
              <w:rPr>
                <w:rFonts w:ascii="Garamond" w:hAnsi="Garamond" w:cs="Tahoma"/>
                <w:color w:val="000000"/>
                <w:sz w:val="24"/>
                <w:szCs w:val="24"/>
              </w:rPr>
              <w:t xml:space="preserve"> minimalnih mesečnih plač.</w:t>
            </w:r>
          </w:p>
          <w:p w14:paraId="58F65DA8" w14:textId="375F7AC4" w:rsidR="006E339D" w:rsidRPr="006E339D" w:rsidRDefault="006E339D" w:rsidP="006E339D">
            <w:pPr>
              <w:pStyle w:val="Odstavekseznama"/>
              <w:spacing w:after="0" w:line="240" w:lineRule="auto"/>
              <w:ind w:left="862"/>
              <w:jc w:val="both"/>
              <w:rPr>
                <w:rFonts w:ascii="Garamond" w:hAnsi="Garamond" w:cs="Arial"/>
                <w:color w:val="777777"/>
                <w:sz w:val="24"/>
                <w:szCs w:val="24"/>
              </w:rPr>
            </w:pPr>
          </w:p>
        </w:tc>
      </w:tr>
      <w:tr w:rsidR="006E339D" w14:paraId="18BA81F2" w14:textId="77777777" w:rsidTr="006E339D"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049CB7" w14:textId="173A4ABE" w:rsidR="006E339D" w:rsidRPr="006E339D" w:rsidRDefault="006E339D" w:rsidP="006E339D">
            <w:pPr>
              <w:spacing w:after="0" w:line="240" w:lineRule="auto"/>
              <w:jc w:val="both"/>
              <w:rPr>
                <w:rFonts w:ascii="Garamond" w:hAnsi="Garamond" w:cs="Tahoma"/>
                <w:color w:val="000000"/>
                <w:sz w:val="24"/>
                <w:szCs w:val="24"/>
              </w:rPr>
            </w:pPr>
            <w:r w:rsidRPr="006E339D">
              <w:rPr>
                <w:rFonts w:ascii="Garamond" w:hAnsi="Garamond" w:cs="Tahoma"/>
                <w:color w:val="000000"/>
                <w:sz w:val="24"/>
                <w:szCs w:val="24"/>
              </w:rPr>
              <w:t xml:space="preserve">Upravičenci do pomoči v primeru samozaposlitve so fizične osebe, ki imajo stalno prebivališče na območju občine ali registrirano dejavnost na podlagi Zakona o gospodarskih družbah, če jim taka dejavnost pomeni edini in glavni poklic in je tudi poslovni sedež na območju občine, in sicer do </w:t>
            </w:r>
            <w:r w:rsidR="0019497E">
              <w:rPr>
                <w:rFonts w:ascii="Garamond" w:hAnsi="Garamond" w:cs="Tahoma"/>
                <w:color w:val="000000"/>
                <w:sz w:val="24"/>
                <w:szCs w:val="24"/>
              </w:rPr>
              <w:t>5</w:t>
            </w:r>
            <w:r w:rsidRPr="006E339D">
              <w:rPr>
                <w:rFonts w:ascii="Garamond" w:hAnsi="Garamond" w:cs="Tahoma"/>
                <w:color w:val="000000"/>
                <w:sz w:val="24"/>
                <w:szCs w:val="24"/>
              </w:rPr>
              <w:t xml:space="preserve"> minimalnih mesečnih plač za primer samozaposlitve brezposelne osebe, ki je bila najmanj 6 mesecev prijavljena na Zavodu Republike Slovenije za zaposlovanje kot aktivni iskalec zaposlitve in do 5 minimalnih mesečnih plač za primer samozaposlitve predhodno zaposlene osebe.</w:t>
            </w:r>
          </w:p>
          <w:p w14:paraId="4083BB70" w14:textId="34C155C8" w:rsidR="006E339D" w:rsidRPr="006E339D" w:rsidRDefault="006E339D" w:rsidP="006E339D">
            <w:pPr>
              <w:spacing w:after="0" w:line="240" w:lineRule="auto"/>
              <w:jc w:val="both"/>
              <w:rPr>
                <w:rFonts w:ascii="Garamond" w:hAnsi="Garamond" w:cs="Arial"/>
                <w:color w:val="777777"/>
                <w:sz w:val="24"/>
                <w:szCs w:val="24"/>
              </w:rPr>
            </w:pPr>
          </w:p>
        </w:tc>
      </w:tr>
      <w:tr w:rsidR="006E339D" w14:paraId="1B44719D" w14:textId="77777777" w:rsidTr="006E339D"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A8B3FA" w14:textId="32445D67" w:rsidR="006E339D" w:rsidRPr="006E339D" w:rsidRDefault="006E339D" w:rsidP="006E339D">
            <w:pPr>
              <w:spacing w:after="0" w:line="240" w:lineRule="auto"/>
              <w:jc w:val="both"/>
              <w:rPr>
                <w:rFonts w:ascii="Garamond" w:hAnsi="Garamond" w:cs="Tahoma"/>
                <w:color w:val="000000"/>
                <w:sz w:val="24"/>
                <w:szCs w:val="24"/>
              </w:rPr>
            </w:pPr>
            <w:r w:rsidRPr="006E339D">
              <w:rPr>
                <w:rFonts w:ascii="Garamond" w:hAnsi="Garamond" w:cs="Tahoma"/>
                <w:color w:val="000000"/>
                <w:sz w:val="24"/>
                <w:szCs w:val="24"/>
              </w:rPr>
              <w:t>Upravičenci do pomoči v primeru odpiranja novi</w:t>
            </w:r>
            <w:r w:rsidR="008C5A01">
              <w:rPr>
                <w:rFonts w:ascii="Garamond" w:hAnsi="Garamond" w:cs="Tahoma"/>
                <w:color w:val="000000"/>
                <w:sz w:val="24"/>
                <w:szCs w:val="24"/>
              </w:rPr>
              <w:t>h delovnih mest so podjetja iz 3</w:t>
            </w:r>
            <w:r w:rsidRPr="006E339D">
              <w:rPr>
                <w:rFonts w:ascii="Garamond" w:hAnsi="Garamond" w:cs="Tahoma"/>
                <w:color w:val="000000"/>
                <w:sz w:val="24"/>
                <w:szCs w:val="24"/>
              </w:rPr>
              <w:t>. člena tega pravilnika in podjetja, ki imajo poslovni sedež izven občine, če imajo na območju občine poslovni prostor in zaposlujejo za namen opravljanja dejavnosti v poslovnem prostoru na območju občine. Do sredstev je podjetje upravičeno v primeru zaposlitve osebe, ki ima stalno bivališče na območju občine in v kolikor nova zaposlitev pomeni povečanje skupnega števila zaposlenih nad najvišjim stanjem v preteklem letu brez upoštevanja upokojitev.</w:t>
            </w:r>
          </w:p>
          <w:p w14:paraId="4617D49D" w14:textId="06A48C58" w:rsidR="006E339D" w:rsidRPr="006E339D" w:rsidRDefault="006E339D" w:rsidP="006E339D">
            <w:pPr>
              <w:spacing w:after="0" w:line="240" w:lineRule="auto"/>
              <w:jc w:val="both"/>
              <w:rPr>
                <w:rFonts w:ascii="Garamond" w:hAnsi="Garamond" w:cs="Arial"/>
                <w:color w:val="777777"/>
                <w:sz w:val="24"/>
                <w:szCs w:val="24"/>
              </w:rPr>
            </w:pPr>
          </w:p>
        </w:tc>
      </w:tr>
      <w:tr w:rsidR="006E339D" w14:paraId="1AE3722A" w14:textId="77777777" w:rsidTr="006E339D">
        <w:trPr>
          <w:trHeight w:val="80"/>
        </w:trPr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C76110" w14:textId="77777777" w:rsidR="006E339D" w:rsidRPr="006E339D" w:rsidRDefault="006E339D" w:rsidP="006E339D">
            <w:pPr>
              <w:spacing w:after="0" w:line="240" w:lineRule="auto"/>
              <w:jc w:val="both"/>
              <w:rPr>
                <w:rFonts w:ascii="Garamond" w:hAnsi="Garamond" w:cs="Arial"/>
                <w:color w:val="777777"/>
                <w:sz w:val="24"/>
                <w:szCs w:val="24"/>
              </w:rPr>
            </w:pPr>
            <w:r w:rsidRPr="006E339D">
              <w:rPr>
                <w:rFonts w:ascii="Garamond" w:hAnsi="Garamond" w:cs="Tahoma"/>
                <w:color w:val="000000"/>
                <w:sz w:val="24"/>
                <w:szCs w:val="24"/>
              </w:rPr>
              <w:t>Vsaka sofinancirana zaposlitev mora trajati najmanj 3 leta.</w:t>
            </w:r>
          </w:p>
        </w:tc>
      </w:tr>
    </w:tbl>
    <w:p w14:paraId="3E4AB2F0" w14:textId="229F7673" w:rsidR="0002000D" w:rsidRPr="006E339D" w:rsidRDefault="006E339D" w:rsidP="0002000D">
      <w:pPr>
        <w:spacing w:after="0" w:line="240" w:lineRule="auto"/>
        <w:rPr>
          <w:rStyle w:val="Hiperpovezava"/>
          <w:rFonts w:ascii="Garamond" w:hAnsi="Garamond"/>
          <w:b/>
          <w:color w:val="auto"/>
          <w:sz w:val="24"/>
          <w:szCs w:val="24"/>
          <w:u w:val="none"/>
          <w:shd w:val="clear" w:color="auto" w:fill="FFFFFF"/>
        </w:rPr>
      </w:pPr>
      <w:r w:rsidRPr="0002000D">
        <w:rPr>
          <w:rFonts w:ascii="Garamond" w:hAnsi="Garamond"/>
          <w:sz w:val="24"/>
          <w:szCs w:val="24"/>
        </w:rPr>
        <w:t xml:space="preserve"> </w:t>
      </w:r>
      <w:r w:rsidR="0002000D" w:rsidRPr="006E339D">
        <w:rPr>
          <w:rFonts w:ascii="Garamond" w:hAnsi="Garamond"/>
          <w:b/>
          <w:sz w:val="24"/>
          <w:szCs w:val="24"/>
        </w:rPr>
        <w:fldChar w:fldCharType="begin"/>
      </w:r>
      <w:r w:rsidR="0002000D" w:rsidRPr="006E339D">
        <w:rPr>
          <w:rFonts w:ascii="Garamond" w:hAnsi="Garamond"/>
          <w:b/>
          <w:sz w:val="24"/>
          <w:szCs w:val="24"/>
        </w:rPr>
        <w:instrText xml:space="preserve"> HYPERLINK "https://zakonodaja.ulinfotok.si/glasilo-uradni-list-rs/vsebina/2024-01-1481/pravilnik-o-dodeljevanju-financnih-sredstev-iz-obcinskega-proracuna-za-pospesevanje-razvoja-malega-gospodarstva-v-obcini-velike-lasce/" \l "3.%C2%A0Promocijske%C2%A0aktivnosti%C2%A0na%C2%A0podro%C4%8Dju%C2%A0malega%C2%A0gospodarstva" </w:instrText>
      </w:r>
      <w:r w:rsidR="0002000D" w:rsidRPr="006E339D">
        <w:rPr>
          <w:rFonts w:ascii="Garamond" w:hAnsi="Garamond"/>
          <w:b/>
          <w:sz w:val="24"/>
          <w:szCs w:val="24"/>
        </w:rPr>
        <w:fldChar w:fldCharType="separate"/>
      </w:r>
    </w:p>
    <w:p w14:paraId="52BF879D" w14:textId="24352C3B" w:rsidR="0002000D" w:rsidRPr="006E339D" w:rsidRDefault="0002000D" w:rsidP="0002000D">
      <w:pPr>
        <w:spacing w:after="0" w:line="240" w:lineRule="auto"/>
        <w:jc w:val="center"/>
        <w:rPr>
          <w:rFonts w:ascii="Garamond" w:hAnsi="Garamond"/>
          <w:b/>
          <w:bCs/>
          <w:sz w:val="24"/>
          <w:szCs w:val="24"/>
        </w:rPr>
      </w:pPr>
      <w:r w:rsidRPr="006E339D">
        <w:rPr>
          <w:rFonts w:ascii="Garamond" w:hAnsi="Garamond" w:cs="Arial"/>
          <w:b/>
          <w:bCs/>
          <w:sz w:val="24"/>
          <w:szCs w:val="24"/>
          <w:shd w:val="clear" w:color="auto" w:fill="FFFFFF"/>
        </w:rPr>
        <w:t>3. </w:t>
      </w:r>
      <w:r w:rsidR="006E339D" w:rsidRPr="006E339D">
        <w:rPr>
          <w:rFonts w:ascii="Garamond" w:hAnsi="Garamond" w:cs="Arial"/>
          <w:b/>
          <w:sz w:val="24"/>
          <w:szCs w:val="24"/>
        </w:rPr>
        <w:t>Sofinanciranje stroškov promocije</w:t>
      </w:r>
    </w:p>
    <w:p w14:paraId="18C2777E" w14:textId="77777777" w:rsidR="0002000D" w:rsidRPr="0002000D" w:rsidRDefault="0002000D" w:rsidP="0002000D">
      <w:pPr>
        <w:spacing w:after="0" w:line="240" w:lineRule="auto"/>
        <w:rPr>
          <w:rStyle w:val="Hiperpovezava"/>
          <w:rFonts w:ascii="Garamond" w:hAnsi="Garamond"/>
          <w:color w:val="auto"/>
          <w:sz w:val="24"/>
          <w:szCs w:val="24"/>
          <w:u w:val="none"/>
        </w:rPr>
      </w:pPr>
      <w:r w:rsidRPr="006E339D">
        <w:rPr>
          <w:rFonts w:ascii="Garamond" w:hAnsi="Garamond"/>
          <w:b/>
          <w:sz w:val="24"/>
          <w:szCs w:val="24"/>
        </w:rPr>
        <w:fldChar w:fldCharType="end"/>
      </w:r>
      <w:r w:rsidRPr="0002000D">
        <w:rPr>
          <w:rFonts w:ascii="Garamond" w:hAnsi="Garamond"/>
          <w:sz w:val="24"/>
          <w:szCs w:val="24"/>
        </w:rPr>
        <w:fldChar w:fldCharType="begin"/>
      </w:r>
      <w:r w:rsidRPr="0002000D">
        <w:rPr>
          <w:rFonts w:ascii="Garamond" w:hAnsi="Garamond"/>
          <w:sz w:val="24"/>
          <w:szCs w:val="24"/>
        </w:rPr>
        <w:instrText xml:space="preserve"> HYPERLINK "https://zakonodaja.ulinfotok.si/glasilo-uradni-list-rs/vsebina/2024-01-1481/pravilnik-o-dodeljevanju-financnih-sredstev-iz-obcinskega-proracuna-za-pospesevanje-razvoja-malega-gospodarstva-v-obcini-velike-lasce/" \l "14.%C2%A0%C4%8Dlen" </w:instrText>
      </w:r>
      <w:r w:rsidRPr="0002000D">
        <w:rPr>
          <w:rFonts w:ascii="Garamond" w:hAnsi="Garamond"/>
          <w:sz w:val="24"/>
          <w:szCs w:val="24"/>
        </w:rPr>
        <w:fldChar w:fldCharType="separate"/>
      </w:r>
    </w:p>
    <w:p w14:paraId="776ECE00" w14:textId="40A99D63" w:rsidR="0002000D" w:rsidRPr="0002000D" w:rsidRDefault="006E339D" w:rsidP="0002000D">
      <w:pPr>
        <w:spacing w:after="0" w:line="240" w:lineRule="auto"/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 w:cs="Arial"/>
          <w:b/>
          <w:bCs/>
          <w:sz w:val="24"/>
          <w:szCs w:val="24"/>
          <w:shd w:val="clear" w:color="auto" w:fill="FFFFFF"/>
        </w:rPr>
        <w:t>13</w:t>
      </w:r>
      <w:r w:rsidR="0002000D" w:rsidRPr="0002000D">
        <w:rPr>
          <w:rFonts w:ascii="Garamond" w:hAnsi="Garamond" w:cs="Arial"/>
          <w:b/>
          <w:bCs/>
          <w:sz w:val="24"/>
          <w:szCs w:val="24"/>
          <w:shd w:val="clear" w:color="auto" w:fill="FFFFFF"/>
        </w:rPr>
        <w:t>. člen </w:t>
      </w:r>
    </w:p>
    <w:p w14:paraId="70E1BCCD" w14:textId="77777777" w:rsidR="0002000D" w:rsidRPr="0002000D" w:rsidRDefault="0002000D" w:rsidP="0002000D">
      <w:pPr>
        <w:spacing w:after="0" w:line="240" w:lineRule="auto"/>
        <w:rPr>
          <w:rFonts w:ascii="Garamond" w:hAnsi="Garamond" w:cs="Times New Roman"/>
          <w:sz w:val="24"/>
          <w:szCs w:val="24"/>
        </w:rPr>
      </w:pPr>
      <w:r w:rsidRPr="0002000D">
        <w:rPr>
          <w:rFonts w:ascii="Garamond" w:hAnsi="Garamond"/>
          <w:sz w:val="24"/>
          <w:szCs w:val="24"/>
        </w:rPr>
        <w:fldChar w:fldCharType="end"/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62"/>
      </w:tblGrid>
      <w:tr w:rsidR="006E339D" w14:paraId="19E45CA7" w14:textId="77777777" w:rsidTr="006E339D"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8E9608" w14:textId="77777777" w:rsidR="006E339D" w:rsidRDefault="006E339D" w:rsidP="006E339D">
            <w:pPr>
              <w:spacing w:after="0" w:line="240" w:lineRule="auto"/>
              <w:jc w:val="both"/>
              <w:rPr>
                <w:rFonts w:ascii="Garamond" w:hAnsi="Garamond" w:cs="Tahoma"/>
                <w:color w:val="000000"/>
                <w:sz w:val="24"/>
                <w:szCs w:val="24"/>
              </w:rPr>
            </w:pPr>
            <w:r w:rsidRPr="006E339D">
              <w:rPr>
                <w:rFonts w:ascii="Garamond" w:hAnsi="Garamond" w:cs="Tahoma"/>
                <w:color w:val="000000"/>
                <w:sz w:val="24"/>
                <w:szCs w:val="24"/>
              </w:rPr>
              <w:t>Namen sofinanciranja stroškov promocije je spodbuditi sodelovanje podjetnikov in obrtnikov na strokovnih sejmih in razstavah doma in v tujini in na ta način promovirati razvoj novih proizvodov in storitev.</w:t>
            </w:r>
          </w:p>
          <w:p w14:paraId="3FF44ABF" w14:textId="565F495F" w:rsidR="006E339D" w:rsidRPr="006E339D" w:rsidRDefault="006E339D" w:rsidP="006E339D">
            <w:pPr>
              <w:spacing w:after="0" w:line="240" w:lineRule="auto"/>
              <w:jc w:val="both"/>
              <w:rPr>
                <w:rFonts w:ascii="Garamond" w:hAnsi="Garamond" w:cs="Arial"/>
                <w:color w:val="777777"/>
                <w:sz w:val="24"/>
                <w:szCs w:val="24"/>
              </w:rPr>
            </w:pPr>
          </w:p>
        </w:tc>
      </w:tr>
      <w:tr w:rsidR="006E339D" w14:paraId="22F9DB56" w14:textId="77777777" w:rsidTr="006E339D"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C32F48" w14:textId="77777777" w:rsidR="006E339D" w:rsidRPr="006E339D" w:rsidRDefault="006E339D" w:rsidP="006E339D">
            <w:pPr>
              <w:spacing w:after="0" w:line="240" w:lineRule="auto"/>
              <w:jc w:val="both"/>
              <w:rPr>
                <w:rFonts w:ascii="Garamond" w:hAnsi="Garamond" w:cs="Arial"/>
                <w:color w:val="777777"/>
                <w:sz w:val="24"/>
                <w:szCs w:val="24"/>
              </w:rPr>
            </w:pPr>
            <w:r w:rsidRPr="006E339D">
              <w:rPr>
                <w:rFonts w:ascii="Garamond" w:hAnsi="Garamond" w:cs="Tahoma"/>
                <w:color w:val="000000"/>
                <w:sz w:val="24"/>
                <w:szCs w:val="24"/>
              </w:rPr>
              <w:lastRenderedPageBreak/>
              <w:t>Upravičeni stroški so:</w:t>
            </w:r>
          </w:p>
        </w:tc>
      </w:tr>
      <w:tr w:rsidR="006E339D" w14:paraId="16A71B10" w14:textId="77777777" w:rsidTr="006E339D"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EF4526" w14:textId="5E2B34B2" w:rsidR="006E339D" w:rsidRPr="006E339D" w:rsidRDefault="006E339D" w:rsidP="006E339D">
            <w:pPr>
              <w:pStyle w:val="Odstavekseznama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Garamond" w:hAnsi="Garamond" w:cs="Tahoma"/>
                <w:color w:val="000000"/>
                <w:sz w:val="24"/>
                <w:szCs w:val="24"/>
              </w:rPr>
            </w:pPr>
            <w:r w:rsidRPr="006E339D">
              <w:rPr>
                <w:rFonts w:ascii="Garamond" w:hAnsi="Garamond" w:cs="Tahoma"/>
                <w:color w:val="000000"/>
                <w:sz w:val="24"/>
                <w:szCs w:val="24"/>
              </w:rPr>
              <w:t>najetje, postavitev in delovanje stojnice na določenem strokovnem sejmu ali razstavi doma ali v tujini.</w:t>
            </w:r>
          </w:p>
          <w:p w14:paraId="66604795" w14:textId="7EDCEFFA" w:rsidR="006E339D" w:rsidRPr="006E339D" w:rsidRDefault="006E339D" w:rsidP="006E339D">
            <w:pPr>
              <w:spacing w:after="0" w:line="240" w:lineRule="auto"/>
              <w:ind w:left="426" w:hanging="284"/>
              <w:jc w:val="both"/>
              <w:rPr>
                <w:rFonts w:ascii="Garamond" w:hAnsi="Garamond" w:cs="Arial"/>
                <w:color w:val="777777"/>
                <w:sz w:val="24"/>
                <w:szCs w:val="24"/>
              </w:rPr>
            </w:pPr>
          </w:p>
        </w:tc>
      </w:tr>
      <w:tr w:rsidR="006E339D" w14:paraId="7CEB53D7" w14:textId="77777777" w:rsidTr="006E339D"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0DA8C4" w14:textId="65E7882E" w:rsidR="006E339D" w:rsidRDefault="006E339D" w:rsidP="006E339D">
            <w:pPr>
              <w:spacing w:after="0" w:line="240" w:lineRule="auto"/>
              <w:jc w:val="both"/>
              <w:rPr>
                <w:rFonts w:ascii="Garamond" w:hAnsi="Garamond" w:cs="Tahoma"/>
                <w:color w:val="000000"/>
                <w:sz w:val="24"/>
                <w:szCs w:val="24"/>
              </w:rPr>
            </w:pPr>
            <w:r w:rsidRPr="006E339D">
              <w:rPr>
                <w:rFonts w:ascii="Garamond" w:hAnsi="Garamond" w:cs="Tahoma"/>
                <w:color w:val="000000"/>
                <w:sz w:val="24"/>
                <w:szCs w:val="24"/>
              </w:rPr>
              <w:t>Upravi</w:t>
            </w:r>
            <w:r w:rsidR="008C5A01">
              <w:rPr>
                <w:rFonts w:ascii="Garamond" w:hAnsi="Garamond" w:cs="Tahoma"/>
                <w:color w:val="000000"/>
                <w:sz w:val="24"/>
                <w:szCs w:val="24"/>
              </w:rPr>
              <w:t>čenci do pomoči so podjetja iz 3</w:t>
            </w:r>
            <w:r w:rsidRPr="006E339D">
              <w:rPr>
                <w:rFonts w:ascii="Garamond" w:hAnsi="Garamond" w:cs="Tahoma"/>
                <w:color w:val="000000"/>
                <w:sz w:val="24"/>
                <w:szCs w:val="24"/>
              </w:rPr>
              <w:t>. člena tega pravilnika.</w:t>
            </w:r>
          </w:p>
          <w:p w14:paraId="23C5F8ED" w14:textId="55CEFEB1" w:rsidR="006E339D" w:rsidRPr="006E339D" w:rsidRDefault="006E339D" w:rsidP="006E339D">
            <w:pPr>
              <w:spacing w:after="0" w:line="240" w:lineRule="auto"/>
              <w:jc w:val="both"/>
              <w:rPr>
                <w:rFonts w:ascii="Garamond" w:hAnsi="Garamond" w:cs="Arial"/>
                <w:color w:val="777777"/>
                <w:sz w:val="24"/>
                <w:szCs w:val="24"/>
              </w:rPr>
            </w:pPr>
          </w:p>
        </w:tc>
      </w:tr>
      <w:tr w:rsidR="006E339D" w14:paraId="6FB02222" w14:textId="77777777" w:rsidTr="006E339D"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FC64B3" w14:textId="77777777" w:rsidR="006E339D" w:rsidRPr="006E339D" w:rsidRDefault="006E339D" w:rsidP="006E339D">
            <w:pPr>
              <w:spacing w:after="0" w:line="240" w:lineRule="auto"/>
              <w:jc w:val="both"/>
              <w:rPr>
                <w:rFonts w:ascii="Garamond" w:hAnsi="Garamond" w:cs="Arial"/>
                <w:color w:val="777777"/>
                <w:sz w:val="24"/>
                <w:szCs w:val="24"/>
              </w:rPr>
            </w:pPr>
            <w:r w:rsidRPr="006E339D">
              <w:rPr>
                <w:rFonts w:ascii="Garamond" w:hAnsi="Garamond" w:cs="Tahoma"/>
                <w:color w:val="000000"/>
                <w:sz w:val="24"/>
                <w:szCs w:val="24"/>
              </w:rPr>
              <w:t>Prejemnik pomoči mora zagotoviti vsaj 50 % lastnih sredstev.</w:t>
            </w:r>
          </w:p>
        </w:tc>
      </w:tr>
    </w:tbl>
    <w:p w14:paraId="0DAC531B" w14:textId="0F68D89D" w:rsidR="0002000D" w:rsidRPr="006E339D" w:rsidRDefault="0002000D" w:rsidP="006E339D">
      <w:pPr>
        <w:spacing w:after="0" w:line="240" w:lineRule="auto"/>
        <w:jc w:val="center"/>
        <w:rPr>
          <w:rStyle w:val="Hiperpovezava"/>
          <w:rFonts w:ascii="Garamond" w:hAnsi="Garamond"/>
          <w:b/>
          <w:color w:val="auto"/>
          <w:sz w:val="24"/>
          <w:szCs w:val="24"/>
          <w:u w:val="none"/>
          <w:shd w:val="clear" w:color="auto" w:fill="FFFFFF"/>
        </w:rPr>
      </w:pPr>
      <w:r w:rsidRPr="0002000D">
        <w:rPr>
          <w:rFonts w:ascii="Garamond" w:hAnsi="Garamond"/>
          <w:sz w:val="24"/>
          <w:szCs w:val="24"/>
        </w:rPr>
        <w:fldChar w:fldCharType="begin"/>
      </w:r>
      <w:r w:rsidRPr="0002000D">
        <w:rPr>
          <w:rFonts w:ascii="Garamond" w:hAnsi="Garamond"/>
          <w:sz w:val="24"/>
          <w:szCs w:val="24"/>
        </w:rPr>
        <w:instrText xml:space="preserve"> HYPERLINK "https://zakonodaja.ulinfotok.si/glasilo-uradni-list-rs/vsebina/2024-01-1481/pravilnik-o-dodeljevanju-financnih-sredstev-iz-obcinskega-proracuna-za-pospesevanje-razvoja-malega-gospodarstva-v-obcini-velike-lasce/" \l "4.%C2%A0Spodbujanje%C2%A0sobodajalstva" </w:instrText>
      </w:r>
      <w:r w:rsidRPr="0002000D">
        <w:rPr>
          <w:rFonts w:ascii="Garamond" w:hAnsi="Garamond"/>
          <w:sz w:val="24"/>
          <w:szCs w:val="24"/>
        </w:rPr>
        <w:fldChar w:fldCharType="separate"/>
      </w:r>
    </w:p>
    <w:p w14:paraId="1092E9A8" w14:textId="3364E3FB" w:rsidR="006E339D" w:rsidRPr="006E339D" w:rsidRDefault="0002000D" w:rsidP="006E339D">
      <w:pPr>
        <w:shd w:val="clear" w:color="auto" w:fill="FFFFFF"/>
        <w:spacing w:after="0" w:line="240" w:lineRule="auto"/>
        <w:ind w:firstLine="330"/>
        <w:jc w:val="center"/>
        <w:rPr>
          <w:rFonts w:ascii="Garamond" w:hAnsi="Garamond" w:cs="Arial"/>
          <w:b/>
          <w:sz w:val="24"/>
          <w:szCs w:val="24"/>
        </w:rPr>
      </w:pPr>
      <w:r w:rsidRPr="006E339D">
        <w:rPr>
          <w:rFonts w:ascii="Garamond" w:hAnsi="Garamond" w:cs="Arial"/>
          <w:b/>
          <w:bCs/>
          <w:sz w:val="24"/>
          <w:szCs w:val="24"/>
          <w:shd w:val="clear" w:color="auto" w:fill="FFFFFF"/>
        </w:rPr>
        <w:t>4. </w:t>
      </w:r>
      <w:r w:rsidR="006E339D" w:rsidRPr="006E339D">
        <w:rPr>
          <w:rFonts w:ascii="Garamond" w:hAnsi="Garamond" w:cs="Arial"/>
          <w:b/>
          <w:sz w:val="24"/>
          <w:szCs w:val="24"/>
        </w:rPr>
        <w:t>Sofinanciranje usposabljanja in izobraževanja podjetnikov in zaposlenih v podjetjih</w:t>
      </w:r>
    </w:p>
    <w:p w14:paraId="4FA26A1D" w14:textId="77777777" w:rsidR="0002000D" w:rsidRPr="0002000D" w:rsidRDefault="0002000D" w:rsidP="0002000D">
      <w:pPr>
        <w:spacing w:after="0" w:line="240" w:lineRule="auto"/>
        <w:rPr>
          <w:rStyle w:val="Hiperpovezava"/>
          <w:rFonts w:ascii="Garamond" w:hAnsi="Garamond"/>
          <w:color w:val="auto"/>
          <w:sz w:val="24"/>
          <w:szCs w:val="24"/>
          <w:u w:val="none"/>
        </w:rPr>
      </w:pPr>
      <w:r w:rsidRPr="0002000D">
        <w:rPr>
          <w:rFonts w:ascii="Garamond" w:hAnsi="Garamond"/>
          <w:sz w:val="24"/>
          <w:szCs w:val="24"/>
        </w:rPr>
        <w:fldChar w:fldCharType="end"/>
      </w:r>
      <w:r w:rsidRPr="0002000D">
        <w:rPr>
          <w:rFonts w:ascii="Garamond" w:hAnsi="Garamond"/>
          <w:sz w:val="24"/>
          <w:szCs w:val="24"/>
        </w:rPr>
        <w:fldChar w:fldCharType="begin"/>
      </w:r>
      <w:r w:rsidRPr="0002000D">
        <w:rPr>
          <w:rFonts w:ascii="Garamond" w:hAnsi="Garamond"/>
          <w:sz w:val="24"/>
          <w:szCs w:val="24"/>
        </w:rPr>
        <w:instrText xml:space="preserve"> HYPERLINK "https://zakonodaja.ulinfotok.si/glasilo-uradni-list-rs/vsebina/2024-01-1481/pravilnik-o-dodeljevanju-financnih-sredstev-iz-obcinskega-proracuna-za-pospesevanje-razvoja-malega-gospodarstva-v-obcini-velike-lasce/" \l "15.%C2%A0%C4%8Dlen" </w:instrText>
      </w:r>
      <w:r w:rsidRPr="0002000D">
        <w:rPr>
          <w:rFonts w:ascii="Garamond" w:hAnsi="Garamond"/>
          <w:sz w:val="24"/>
          <w:szCs w:val="24"/>
        </w:rPr>
        <w:fldChar w:fldCharType="separate"/>
      </w:r>
    </w:p>
    <w:p w14:paraId="24CDB20E" w14:textId="0D69B594" w:rsidR="0002000D" w:rsidRPr="0002000D" w:rsidRDefault="006E339D" w:rsidP="0002000D">
      <w:pPr>
        <w:spacing w:after="0" w:line="240" w:lineRule="auto"/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 w:cs="Arial"/>
          <w:b/>
          <w:bCs/>
          <w:sz w:val="24"/>
          <w:szCs w:val="24"/>
          <w:shd w:val="clear" w:color="auto" w:fill="FFFFFF"/>
        </w:rPr>
        <w:t>14</w:t>
      </w:r>
      <w:r w:rsidR="0002000D" w:rsidRPr="0002000D">
        <w:rPr>
          <w:rFonts w:ascii="Garamond" w:hAnsi="Garamond" w:cs="Arial"/>
          <w:b/>
          <w:bCs/>
          <w:sz w:val="24"/>
          <w:szCs w:val="24"/>
          <w:shd w:val="clear" w:color="auto" w:fill="FFFFFF"/>
        </w:rPr>
        <w:t>. člen </w:t>
      </w:r>
    </w:p>
    <w:p w14:paraId="02347C8F" w14:textId="77777777" w:rsidR="0002000D" w:rsidRPr="0002000D" w:rsidRDefault="0002000D" w:rsidP="0002000D">
      <w:pPr>
        <w:spacing w:after="0" w:line="240" w:lineRule="auto"/>
        <w:rPr>
          <w:rFonts w:ascii="Garamond" w:hAnsi="Garamond" w:cs="Times New Roman"/>
          <w:sz w:val="24"/>
          <w:szCs w:val="24"/>
        </w:rPr>
      </w:pPr>
      <w:r w:rsidRPr="0002000D">
        <w:rPr>
          <w:rFonts w:ascii="Garamond" w:hAnsi="Garamond"/>
          <w:sz w:val="24"/>
          <w:szCs w:val="24"/>
        </w:rPr>
        <w:fldChar w:fldCharType="end"/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62"/>
      </w:tblGrid>
      <w:tr w:rsidR="006E339D" w:rsidRPr="006E339D" w14:paraId="7D96A363" w14:textId="77777777" w:rsidTr="006E339D"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165E64" w14:textId="77777777" w:rsidR="006E339D" w:rsidRDefault="006E339D" w:rsidP="006E339D">
            <w:pPr>
              <w:spacing w:after="0" w:line="240" w:lineRule="auto"/>
              <w:jc w:val="both"/>
              <w:rPr>
                <w:rFonts w:ascii="Garamond" w:eastAsia="Times New Roman" w:hAnsi="Garamond" w:cs="Tahoma"/>
                <w:color w:val="000000"/>
                <w:sz w:val="24"/>
                <w:szCs w:val="24"/>
                <w:lang w:eastAsia="sl-SI"/>
              </w:rPr>
            </w:pPr>
            <w:r w:rsidRPr="006E339D">
              <w:rPr>
                <w:rFonts w:ascii="Garamond" w:eastAsia="Times New Roman" w:hAnsi="Garamond" w:cs="Tahoma"/>
                <w:color w:val="000000"/>
                <w:sz w:val="24"/>
                <w:szCs w:val="24"/>
                <w:lang w:eastAsia="sl-SI"/>
              </w:rPr>
              <w:t>Namen pomoči je spodbujanje pridobivanja znanja in kompetenc podjetnikov ter zaposlenih na vseh področjih in s tem spodbujanje inovativnosti in konkurenčnosti podjetij.</w:t>
            </w:r>
          </w:p>
          <w:p w14:paraId="45EBAE9D" w14:textId="3767EDB1" w:rsidR="006E339D" w:rsidRPr="006E339D" w:rsidRDefault="006E339D" w:rsidP="006E339D">
            <w:pPr>
              <w:spacing w:after="0" w:line="240" w:lineRule="auto"/>
              <w:jc w:val="both"/>
              <w:rPr>
                <w:rFonts w:ascii="Garamond" w:eastAsia="Times New Roman" w:hAnsi="Garamond" w:cs="Arial"/>
                <w:color w:val="777777"/>
                <w:sz w:val="24"/>
                <w:szCs w:val="24"/>
                <w:lang w:eastAsia="sl-SI"/>
              </w:rPr>
            </w:pPr>
          </w:p>
        </w:tc>
      </w:tr>
      <w:tr w:rsidR="006E339D" w:rsidRPr="006E339D" w14:paraId="02F5EECA" w14:textId="77777777" w:rsidTr="006E339D"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070275" w14:textId="77777777" w:rsidR="006E339D" w:rsidRPr="006E339D" w:rsidRDefault="006E339D" w:rsidP="006E339D">
            <w:pPr>
              <w:spacing w:after="0" w:line="240" w:lineRule="auto"/>
              <w:jc w:val="both"/>
              <w:rPr>
                <w:rFonts w:ascii="Garamond" w:eastAsia="Times New Roman" w:hAnsi="Garamond" w:cs="Arial"/>
                <w:color w:val="777777"/>
                <w:sz w:val="24"/>
                <w:szCs w:val="24"/>
                <w:lang w:eastAsia="sl-SI"/>
              </w:rPr>
            </w:pPr>
            <w:r w:rsidRPr="006E339D">
              <w:rPr>
                <w:rFonts w:ascii="Garamond" w:eastAsia="Times New Roman" w:hAnsi="Garamond" w:cs="Tahoma"/>
                <w:color w:val="000000"/>
                <w:sz w:val="24"/>
                <w:szCs w:val="24"/>
                <w:lang w:eastAsia="sl-SI"/>
              </w:rPr>
              <w:t>Upravičeni stroški so:</w:t>
            </w:r>
          </w:p>
        </w:tc>
      </w:tr>
      <w:tr w:rsidR="006E339D" w:rsidRPr="006E339D" w14:paraId="526A4872" w14:textId="77777777" w:rsidTr="006E339D"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D67C46" w14:textId="4F303615" w:rsidR="006E339D" w:rsidRPr="006E339D" w:rsidRDefault="006E339D" w:rsidP="006E339D">
            <w:pPr>
              <w:pStyle w:val="Odstavekseznama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Garamond" w:eastAsia="Times New Roman" w:hAnsi="Garamond" w:cs="Arial"/>
                <w:color w:val="777777"/>
                <w:sz w:val="24"/>
                <w:szCs w:val="24"/>
                <w:lang w:eastAsia="sl-SI"/>
              </w:rPr>
            </w:pPr>
            <w:r w:rsidRPr="006E339D">
              <w:rPr>
                <w:rFonts w:ascii="Garamond" w:eastAsia="Times New Roman" w:hAnsi="Garamond" w:cs="Tahoma"/>
                <w:color w:val="000000"/>
                <w:sz w:val="24"/>
                <w:szCs w:val="24"/>
                <w:lang w:eastAsia="sl-SI"/>
              </w:rPr>
              <w:t>stroški inštruktorja,</w:t>
            </w:r>
          </w:p>
        </w:tc>
      </w:tr>
      <w:tr w:rsidR="006E339D" w:rsidRPr="006E339D" w14:paraId="4D1BD27D" w14:textId="77777777" w:rsidTr="006E339D"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6A250A" w14:textId="313052AD" w:rsidR="006E339D" w:rsidRPr="006E339D" w:rsidRDefault="006E339D" w:rsidP="006E339D">
            <w:pPr>
              <w:pStyle w:val="Odstavekseznama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Garamond" w:eastAsia="Times New Roman" w:hAnsi="Garamond" w:cs="Arial"/>
                <w:color w:val="777777"/>
                <w:sz w:val="24"/>
                <w:szCs w:val="24"/>
                <w:lang w:eastAsia="sl-SI"/>
              </w:rPr>
            </w:pPr>
            <w:r w:rsidRPr="006E339D">
              <w:rPr>
                <w:rFonts w:ascii="Garamond" w:eastAsia="Times New Roman" w:hAnsi="Garamond" w:cs="Tahoma"/>
                <w:color w:val="000000"/>
                <w:sz w:val="24"/>
                <w:szCs w:val="24"/>
                <w:lang w:eastAsia="sl-SI"/>
              </w:rPr>
              <w:t>stroški svetovanja v povezavi s projektom usposabljanja,</w:t>
            </w:r>
          </w:p>
        </w:tc>
      </w:tr>
      <w:tr w:rsidR="006E339D" w:rsidRPr="006E339D" w14:paraId="69D71D2D" w14:textId="77777777" w:rsidTr="006E339D"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66E7CB" w14:textId="516FB3F9" w:rsidR="006E339D" w:rsidRPr="00330B2B" w:rsidRDefault="006E339D" w:rsidP="00330B2B">
            <w:pPr>
              <w:pStyle w:val="Odstavekseznama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Garamond" w:eastAsia="Times New Roman" w:hAnsi="Garamond" w:cs="Arial"/>
                <w:color w:val="777777"/>
                <w:sz w:val="24"/>
                <w:szCs w:val="24"/>
                <w:lang w:eastAsia="sl-SI"/>
              </w:rPr>
            </w:pPr>
            <w:r w:rsidRPr="00330B2B">
              <w:rPr>
                <w:rFonts w:ascii="Garamond" w:eastAsia="Times New Roman" w:hAnsi="Garamond" w:cs="Tahoma"/>
                <w:color w:val="000000"/>
                <w:sz w:val="24"/>
                <w:szCs w:val="24"/>
                <w:lang w:eastAsia="sl-SI"/>
              </w:rPr>
              <w:t>potni stroški inštruktorjev in tistih, ki se usposabljajo,</w:t>
            </w:r>
          </w:p>
        </w:tc>
      </w:tr>
      <w:tr w:rsidR="006E339D" w:rsidRPr="006E339D" w14:paraId="6B554EF7" w14:textId="77777777" w:rsidTr="006E339D"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873DA8" w14:textId="5AF1BB99" w:rsidR="006E339D" w:rsidRPr="00330B2B" w:rsidRDefault="006E339D" w:rsidP="00330B2B">
            <w:pPr>
              <w:pStyle w:val="Odstavekseznama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Garamond" w:eastAsia="Times New Roman" w:hAnsi="Garamond" w:cs="Arial"/>
                <w:color w:val="777777"/>
                <w:sz w:val="24"/>
                <w:szCs w:val="24"/>
                <w:lang w:eastAsia="sl-SI"/>
              </w:rPr>
            </w:pPr>
            <w:r w:rsidRPr="00330B2B">
              <w:rPr>
                <w:rFonts w:ascii="Garamond" w:eastAsia="Times New Roman" w:hAnsi="Garamond" w:cs="Tahoma"/>
                <w:color w:val="000000"/>
                <w:sz w:val="24"/>
                <w:szCs w:val="24"/>
                <w:lang w:eastAsia="sl-SI"/>
              </w:rPr>
              <w:t>stroški aktivnosti, ki promovirajo podjetništvo, inovativnost in/ali odličnost poslovanja.</w:t>
            </w:r>
          </w:p>
        </w:tc>
      </w:tr>
      <w:tr w:rsidR="006E339D" w:rsidRPr="006E339D" w14:paraId="5C3B55E4" w14:textId="77777777" w:rsidTr="006E339D"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6956FF" w14:textId="77777777" w:rsidR="006E339D" w:rsidRPr="006E339D" w:rsidRDefault="006E339D" w:rsidP="006E339D">
            <w:pPr>
              <w:spacing w:after="0" w:line="240" w:lineRule="auto"/>
              <w:ind w:left="426" w:hanging="284"/>
              <w:jc w:val="both"/>
              <w:rPr>
                <w:rFonts w:ascii="Garamond" w:eastAsia="Times New Roman" w:hAnsi="Garamond" w:cs="Tahoma"/>
                <w:color w:val="000000"/>
                <w:sz w:val="24"/>
                <w:szCs w:val="24"/>
                <w:lang w:eastAsia="sl-SI"/>
              </w:rPr>
            </w:pPr>
          </w:p>
        </w:tc>
      </w:tr>
      <w:tr w:rsidR="006E339D" w:rsidRPr="006E339D" w14:paraId="569B2E67" w14:textId="77777777" w:rsidTr="006E339D"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E837EB" w14:textId="77777777" w:rsidR="006E339D" w:rsidRDefault="006E339D" w:rsidP="006E339D">
            <w:pPr>
              <w:spacing w:after="0" w:line="240" w:lineRule="auto"/>
              <w:jc w:val="both"/>
              <w:rPr>
                <w:rFonts w:ascii="Garamond" w:eastAsia="Times New Roman" w:hAnsi="Garamond" w:cs="Tahoma"/>
                <w:color w:val="000000"/>
                <w:sz w:val="24"/>
                <w:szCs w:val="24"/>
                <w:lang w:eastAsia="sl-SI"/>
              </w:rPr>
            </w:pPr>
            <w:r w:rsidRPr="006E339D">
              <w:rPr>
                <w:rFonts w:ascii="Garamond" w:eastAsia="Times New Roman" w:hAnsi="Garamond" w:cs="Tahoma"/>
                <w:color w:val="000000"/>
                <w:sz w:val="24"/>
                <w:szCs w:val="24"/>
                <w:lang w:eastAsia="sl-SI"/>
              </w:rPr>
              <w:t>Za usposabljanje ne šteje izobraževanje za pridobitev stopnje izobrazbe.</w:t>
            </w:r>
          </w:p>
          <w:p w14:paraId="42C33A2A" w14:textId="2EBDE433" w:rsidR="006E339D" w:rsidRPr="006E339D" w:rsidRDefault="006E339D" w:rsidP="006E339D">
            <w:pPr>
              <w:spacing w:after="0" w:line="240" w:lineRule="auto"/>
              <w:jc w:val="both"/>
              <w:rPr>
                <w:rFonts w:ascii="Garamond" w:eastAsia="Times New Roman" w:hAnsi="Garamond" w:cs="Arial"/>
                <w:color w:val="777777"/>
                <w:sz w:val="24"/>
                <w:szCs w:val="24"/>
                <w:lang w:eastAsia="sl-SI"/>
              </w:rPr>
            </w:pPr>
          </w:p>
        </w:tc>
      </w:tr>
      <w:tr w:rsidR="006E339D" w:rsidRPr="006E339D" w14:paraId="0E1F4930" w14:textId="77777777" w:rsidTr="006E339D"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A5CBF9" w14:textId="4011EEDE" w:rsidR="006E339D" w:rsidRDefault="006E339D" w:rsidP="006E339D">
            <w:pPr>
              <w:spacing w:after="0" w:line="240" w:lineRule="auto"/>
              <w:jc w:val="both"/>
              <w:rPr>
                <w:rFonts w:ascii="Garamond" w:eastAsia="Times New Roman" w:hAnsi="Garamond" w:cs="Tahoma"/>
                <w:color w:val="000000"/>
                <w:sz w:val="24"/>
                <w:szCs w:val="24"/>
                <w:lang w:eastAsia="sl-SI"/>
              </w:rPr>
            </w:pPr>
            <w:r w:rsidRPr="006E339D">
              <w:rPr>
                <w:rFonts w:ascii="Garamond" w:eastAsia="Times New Roman" w:hAnsi="Garamond" w:cs="Tahoma"/>
                <w:color w:val="000000"/>
                <w:sz w:val="24"/>
                <w:szCs w:val="24"/>
                <w:lang w:eastAsia="sl-SI"/>
              </w:rPr>
              <w:t>Upravi</w:t>
            </w:r>
            <w:r w:rsidR="008C5A01">
              <w:rPr>
                <w:rFonts w:ascii="Garamond" w:eastAsia="Times New Roman" w:hAnsi="Garamond" w:cs="Tahoma"/>
                <w:color w:val="000000"/>
                <w:sz w:val="24"/>
                <w:szCs w:val="24"/>
                <w:lang w:eastAsia="sl-SI"/>
              </w:rPr>
              <w:t>čenci do pomoči so podjetja iz 3</w:t>
            </w:r>
            <w:r w:rsidRPr="006E339D">
              <w:rPr>
                <w:rFonts w:ascii="Garamond" w:eastAsia="Times New Roman" w:hAnsi="Garamond" w:cs="Tahoma"/>
                <w:color w:val="000000"/>
                <w:sz w:val="24"/>
                <w:szCs w:val="24"/>
                <w:lang w:eastAsia="sl-SI"/>
              </w:rPr>
              <w:t>. člena tega pravilnika, ki imajo izdelan letni program usposabljanja in izobraževanja zaposlenih delavcev, ki vsebuje vrste programov, število udeležencev in predvidene stroške ter izvajalce programov.</w:t>
            </w:r>
          </w:p>
          <w:p w14:paraId="1A501AC2" w14:textId="04B63F44" w:rsidR="006E339D" w:rsidRPr="006E339D" w:rsidRDefault="006E339D" w:rsidP="006E339D">
            <w:pPr>
              <w:spacing w:after="0" w:line="240" w:lineRule="auto"/>
              <w:jc w:val="both"/>
              <w:rPr>
                <w:rFonts w:ascii="Garamond" w:eastAsia="Times New Roman" w:hAnsi="Garamond" w:cs="Arial"/>
                <w:color w:val="777777"/>
                <w:sz w:val="24"/>
                <w:szCs w:val="24"/>
                <w:lang w:eastAsia="sl-SI"/>
              </w:rPr>
            </w:pPr>
          </w:p>
        </w:tc>
      </w:tr>
      <w:tr w:rsidR="006E339D" w:rsidRPr="006E339D" w14:paraId="0EF5C24F" w14:textId="77777777" w:rsidTr="006E339D">
        <w:trPr>
          <w:trHeight w:val="80"/>
        </w:trPr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477F91" w14:textId="77777777" w:rsidR="006E339D" w:rsidRPr="006E339D" w:rsidRDefault="006E339D" w:rsidP="006E339D">
            <w:pPr>
              <w:spacing w:after="0" w:line="240" w:lineRule="auto"/>
              <w:jc w:val="both"/>
              <w:rPr>
                <w:rFonts w:ascii="Garamond" w:eastAsia="Times New Roman" w:hAnsi="Garamond" w:cs="Arial"/>
                <w:color w:val="777777"/>
                <w:sz w:val="24"/>
                <w:szCs w:val="24"/>
                <w:lang w:eastAsia="sl-SI"/>
              </w:rPr>
            </w:pPr>
            <w:r w:rsidRPr="006E339D">
              <w:rPr>
                <w:rFonts w:ascii="Garamond" w:eastAsia="Times New Roman" w:hAnsi="Garamond" w:cs="Tahoma"/>
                <w:color w:val="000000"/>
                <w:sz w:val="24"/>
                <w:szCs w:val="24"/>
                <w:lang w:eastAsia="sl-SI"/>
              </w:rPr>
              <w:t>Prejemnik pomoči mora zagotoviti vsaj 50 % lastnih sredstev.</w:t>
            </w:r>
          </w:p>
        </w:tc>
      </w:tr>
    </w:tbl>
    <w:p w14:paraId="15AA7C95" w14:textId="77777777" w:rsidR="0002000D" w:rsidRPr="0002000D" w:rsidRDefault="0002000D" w:rsidP="0002000D">
      <w:pPr>
        <w:spacing w:after="0" w:line="240" w:lineRule="auto"/>
        <w:rPr>
          <w:rStyle w:val="Hiperpovezava"/>
          <w:rFonts w:ascii="Garamond" w:hAnsi="Garamond"/>
          <w:color w:val="auto"/>
          <w:sz w:val="24"/>
          <w:szCs w:val="24"/>
          <w:u w:val="none"/>
          <w:shd w:val="clear" w:color="auto" w:fill="FFFFFF"/>
        </w:rPr>
      </w:pPr>
      <w:r w:rsidRPr="0002000D">
        <w:rPr>
          <w:rFonts w:ascii="Garamond" w:hAnsi="Garamond"/>
          <w:sz w:val="24"/>
          <w:szCs w:val="24"/>
        </w:rPr>
        <w:fldChar w:fldCharType="begin"/>
      </w:r>
      <w:r w:rsidRPr="0002000D">
        <w:rPr>
          <w:rFonts w:ascii="Garamond" w:hAnsi="Garamond"/>
          <w:sz w:val="24"/>
          <w:szCs w:val="24"/>
        </w:rPr>
        <w:instrText xml:space="preserve"> HYPERLINK "https://zakonodaja.ulinfotok.si/glasilo-uradni-list-rs/vsebina/2024-01-1481/pravilnik-o-dodeljevanju-financnih-sredstev-iz-obcinskega-proracuna-za-pospesevanje-razvoja-malega-gospodarstva-v-obcini-velike-lasce/" \l "V.%C2%A0POSTOPEK%C2%A0DODELJEVANJA%C2%A0SREDSTEV" </w:instrText>
      </w:r>
      <w:r w:rsidRPr="0002000D">
        <w:rPr>
          <w:rFonts w:ascii="Garamond" w:hAnsi="Garamond"/>
          <w:sz w:val="24"/>
          <w:szCs w:val="24"/>
        </w:rPr>
        <w:fldChar w:fldCharType="separate"/>
      </w:r>
    </w:p>
    <w:p w14:paraId="487A0E31" w14:textId="77777777" w:rsidR="0002000D" w:rsidRPr="0002000D" w:rsidRDefault="0002000D" w:rsidP="0002000D">
      <w:pPr>
        <w:spacing w:after="0" w:line="240" w:lineRule="auto"/>
        <w:jc w:val="center"/>
        <w:rPr>
          <w:rFonts w:ascii="Garamond" w:hAnsi="Garamond"/>
          <w:b/>
          <w:bCs/>
          <w:sz w:val="24"/>
          <w:szCs w:val="24"/>
        </w:rPr>
      </w:pPr>
      <w:r w:rsidRPr="0002000D">
        <w:rPr>
          <w:rFonts w:ascii="Garamond" w:hAnsi="Garamond" w:cs="Arial"/>
          <w:b/>
          <w:bCs/>
          <w:sz w:val="24"/>
          <w:szCs w:val="24"/>
          <w:shd w:val="clear" w:color="auto" w:fill="FFFFFF"/>
        </w:rPr>
        <w:t>V. POSTOPEK DODELJEVANJA SREDSTEV </w:t>
      </w:r>
    </w:p>
    <w:p w14:paraId="0D7F4454" w14:textId="77777777" w:rsidR="0002000D" w:rsidRPr="0002000D" w:rsidRDefault="0002000D" w:rsidP="0002000D">
      <w:pPr>
        <w:spacing w:after="0" w:line="240" w:lineRule="auto"/>
        <w:rPr>
          <w:rStyle w:val="Hiperpovezava"/>
          <w:rFonts w:ascii="Garamond" w:hAnsi="Garamond"/>
          <w:color w:val="auto"/>
          <w:sz w:val="24"/>
          <w:szCs w:val="24"/>
          <w:u w:val="none"/>
        </w:rPr>
      </w:pPr>
      <w:r w:rsidRPr="0002000D">
        <w:rPr>
          <w:rFonts w:ascii="Garamond" w:hAnsi="Garamond"/>
          <w:sz w:val="24"/>
          <w:szCs w:val="24"/>
        </w:rPr>
        <w:fldChar w:fldCharType="end"/>
      </w:r>
      <w:r w:rsidRPr="0002000D">
        <w:rPr>
          <w:rFonts w:ascii="Garamond" w:hAnsi="Garamond"/>
          <w:sz w:val="24"/>
          <w:szCs w:val="24"/>
        </w:rPr>
        <w:fldChar w:fldCharType="begin"/>
      </w:r>
      <w:r w:rsidRPr="0002000D">
        <w:rPr>
          <w:rFonts w:ascii="Garamond" w:hAnsi="Garamond"/>
          <w:sz w:val="24"/>
          <w:szCs w:val="24"/>
        </w:rPr>
        <w:instrText xml:space="preserve"> HYPERLINK "https://zakonodaja.ulinfotok.si/glasilo-uradni-list-rs/vsebina/2024-01-1481/pravilnik-o-dodeljevanju-financnih-sredstev-iz-obcinskega-proracuna-za-pospesevanje-razvoja-malega-gospodarstva-v-obcini-velike-lasce/" \l "16.%C2%A0%C4%8Dlen" </w:instrText>
      </w:r>
      <w:r w:rsidRPr="0002000D">
        <w:rPr>
          <w:rFonts w:ascii="Garamond" w:hAnsi="Garamond"/>
          <w:sz w:val="24"/>
          <w:szCs w:val="24"/>
        </w:rPr>
        <w:fldChar w:fldCharType="separate"/>
      </w:r>
    </w:p>
    <w:p w14:paraId="666CFDFD" w14:textId="6990F1C8" w:rsidR="0002000D" w:rsidRPr="0002000D" w:rsidRDefault="004F082C" w:rsidP="0002000D">
      <w:pPr>
        <w:spacing w:after="0" w:line="240" w:lineRule="auto"/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 w:cs="Arial"/>
          <w:b/>
          <w:bCs/>
          <w:sz w:val="24"/>
          <w:szCs w:val="24"/>
          <w:shd w:val="clear" w:color="auto" w:fill="FFFFFF"/>
        </w:rPr>
        <w:t>15</w:t>
      </w:r>
      <w:r w:rsidR="0002000D" w:rsidRPr="0002000D">
        <w:rPr>
          <w:rFonts w:ascii="Garamond" w:hAnsi="Garamond" w:cs="Arial"/>
          <w:b/>
          <w:bCs/>
          <w:sz w:val="24"/>
          <w:szCs w:val="24"/>
          <w:shd w:val="clear" w:color="auto" w:fill="FFFFFF"/>
        </w:rPr>
        <w:t>. člen </w:t>
      </w:r>
    </w:p>
    <w:p w14:paraId="7E58CAF1" w14:textId="77777777" w:rsidR="0002000D" w:rsidRPr="0002000D" w:rsidRDefault="0002000D" w:rsidP="0002000D">
      <w:pPr>
        <w:spacing w:after="0" w:line="240" w:lineRule="auto"/>
        <w:rPr>
          <w:rFonts w:ascii="Garamond" w:hAnsi="Garamond" w:cs="Times New Roman"/>
          <w:sz w:val="24"/>
          <w:szCs w:val="24"/>
        </w:rPr>
      </w:pPr>
      <w:r w:rsidRPr="0002000D">
        <w:rPr>
          <w:rFonts w:ascii="Garamond" w:hAnsi="Garamond"/>
          <w:sz w:val="24"/>
          <w:szCs w:val="24"/>
        </w:rPr>
        <w:fldChar w:fldCharType="end"/>
      </w:r>
    </w:p>
    <w:p w14:paraId="2F6E7F4E" w14:textId="70704691" w:rsidR="0002000D" w:rsidRDefault="0002000D" w:rsidP="00330B2B">
      <w:p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02000D">
        <w:rPr>
          <w:rFonts w:ascii="Garamond" w:hAnsi="Garamond" w:cs="Arial"/>
          <w:sz w:val="24"/>
          <w:szCs w:val="24"/>
        </w:rPr>
        <w:t>Proračunska sredstva za izvedbo ukrepov se dodeljujejo na podlagi javnega razpisa, objavljenega na sp</w:t>
      </w:r>
      <w:r w:rsidR="00330B2B">
        <w:rPr>
          <w:rFonts w:ascii="Garamond" w:hAnsi="Garamond" w:cs="Arial"/>
          <w:sz w:val="24"/>
          <w:szCs w:val="24"/>
        </w:rPr>
        <w:t>letni strani Občine Kidričevo</w:t>
      </w:r>
      <w:r w:rsidRPr="0002000D">
        <w:rPr>
          <w:rFonts w:ascii="Garamond" w:hAnsi="Garamond" w:cs="Arial"/>
          <w:sz w:val="24"/>
          <w:szCs w:val="24"/>
        </w:rPr>
        <w:t>, skladno s pogoji in po postopku, določenem v veljavnih predpisih. Merila in kriteriji za dodeljevanje pomoči </w:t>
      </w:r>
      <w:r w:rsidRPr="004F082C">
        <w:rPr>
          <w:rFonts w:ascii="Garamond" w:hAnsi="Garamond" w:cs="Arial"/>
          <w:iCs/>
          <w:sz w:val="24"/>
          <w:szCs w:val="24"/>
        </w:rPr>
        <w:t>de minimis</w:t>
      </w:r>
      <w:r w:rsidRPr="004F082C">
        <w:rPr>
          <w:rFonts w:ascii="Garamond" w:hAnsi="Garamond" w:cs="Arial"/>
          <w:sz w:val="24"/>
          <w:szCs w:val="24"/>
        </w:rPr>
        <w:t> </w:t>
      </w:r>
      <w:r w:rsidRPr="0002000D">
        <w:rPr>
          <w:rFonts w:ascii="Garamond" w:hAnsi="Garamond" w:cs="Arial"/>
          <w:sz w:val="24"/>
          <w:szCs w:val="24"/>
        </w:rPr>
        <w:t>po tem pravilniku, se podrobneje določijo v javnem razpisu.</w:t>
      </w:r>
    </w:p>
    <w:p w14:paraId="4876C254" w14:textId="77777777" w:rsidR="004F082C" w:rsidRDefault="004F082C" w:rsidP="004F082C">
      <w:p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14:paraId="3D16A1A3" w14:textId="273F74F6" w:rsidR="0002000D" w:rsidRPr="0002000D" w:rsidRDefault="0002000D" w:rsidP="004F082C">
      <w:p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02000D">
        <w:rPr>
          <w:rFonts w:ascii="Garamond" w:hAnsi="Garamond" w:cs="Arial"/>
          <w:sz w:val="24"/>
          <w:szCs w:val="24"/>
        </w:rPr>
        <w:t>Javni razpis se lahko objavi za vse ali posamezne ukrepe, določene v tem pravilniku.</w:t>
      </w:r>
    </w:p>
    <w:p w14:paraId="2843BCF0" w14:textId="77777777" w:rsidR="0002000D" w:rsidRPr="0002000D" w:rsidRDefault="0002000D" w:rsidP="0002000D">
      <w:pPr>
        <w:spacing w:after="0" w:line="240" w:lineRule="auto"/>
        <w:rPr>
          <w:rStyle w:val="Hiperpovezava"/>
          <w:rFonts w:ascii="Garamond" w:hAnsi="Garamond"/>
          <w:color w:val="auto"/>
          <w:sz w:val="24"/>
          <w:szCs w:val="24"/>
          <w:u w:val="none"/>
          <w:shd w:val="clear" w:color="auto" w:fill="FFFFFF"/>
        </w:rPr>
      </w:pPr>
      <w:r w:rsidRPr="0002000D">
        <w:rPr>
          <w:rFonts w:ascii="Garamond" w:hAnsi="Garamond"/>
          <w:sz w:val="24"/>
          <w:szCs w:val="24"/>
        </w:rPr>
        <w:fldChar w:fldCharType="begin"/>
      </w:r>
      <w:r w:rsidRPr="0002000D">
        <w:rPr>
          <w:rFonts w:ascii="Garamond" w:hAnsi="Garamond"/>
          <w:sz w:val="24"/>
          <w:szCs w:val="24"/>
        </w:rPr>
        <w:instrText xml:space="preserve"> HYPERLINK "https://zakonodaja.ulinfotok.si/glasilo-uradni-list-rs/vsebina/2024-01-1481/pravilnik-o-dodeljevanju-financnih-sredstev-iz-obcinskega-proracuna-za-pospesevanje-razvoja-malega-gospodarstva-v-obcini-velike-lasce/" \l "17.%C2%A0%C4%8Dlen" </w:instrText>
      </w:r>
      <w:r w:rsidRPr="0002000D">
        <w:rPr>
          <w:rFonts w:ascii="Garamond" w:hAnsi="Garamond"/>
          <w:sz w:val="24"/>
          <w:szCs w:val="24"/>
        </w:rPr>
        <w:fldChar w:fldCharType="separate"/>
      </w:r>
    </w:p>
    <w:p w14:paraId="49B40B0B" w14:textId="632F09DB" w:rsidR="0002000D" w:rsidRPr="0002000D" w:rsidRDefault="004F082C" w:rsidP="0002000D">
      <w:pPr>
        <w:spacing w:after="0" w:line="240" w:lineRule="auto"/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 w:cs="Arial"/>
          <w:b/>
          <w:bCs/>
          <w:sz w:val="24"/>
          <w:szCs w:val="24"/>
          <w:shd w:val="clear" w:color="auto" w:fill="FFFFFF"/>
        </w:rPr>
        <w:t>16</w:t>
      </w:r>
      <w:r w:rsidR="0002000D" w:rsidRPr="0002000D">
        <w:rPr>
          <w:rFonts w:ascii="Garamond" w:hAnsi="Garamond" w:cs="Arial"/>
          <w:b/>
          <w:bCs/>
          <w:sz w:val="24"/>
          <w:szCs w:val="24"/>
          <w:shd w:val="clear" w:color="auto" w:fill="FFFFFF"/>
        </w:rPr>
        <w:t>. člen </w:t>
      </w:r>
    </w:p>
    <w:p w14:paraId="1B188641" w14:textId="77777777" w:rsidR="0002000D" w:rsidRPr="0002000D" w:rsidRDefault="0002000D" w:rsidP="0002000D">
      <w:pPr>
        <w:spacing w:after="0" w:line="240" w:lineRule="auto"/>
        <w:rPr>
          <w:rFonts w:ascii="Garamond" w:hAnsi="Garamond" w:cs="Times New Roman"/>
          <w:sz w:val="24"/>
          <w:szCs w:val="24"/>
        </w:rPr>
      </w:pPr>
      <w:r w:rsidRPr="0002000D">
        <w:rPr>
          <w:rFonts w:ascii="Garamond" w:hAnsi="Garamond"/>
          <w:sz w:val="24"/>
          <w:szCs w:val="24"/>
        </w:rPr>
        <w:fldChar w:fldCharType="end"/>
      </w:r>
    </w:p>
    <w:p w14:paraId="16E33C9D" w14:textId="45F25D17" w:rsidR="0002000D" w:rsidRPr="0002000D" w:rsidRDefault="0002000D" w:rsidP="004F082C">
      <w:p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02000D">
        <w:rPr>
          <w:rFonts w:ascii="Garamond" w:hAnsi="Garamond" w:cs="Arial"/>
          <w:sz w:val="24"/>
          <w:szCs w:val="24"/>
        </w:rPr>
        <w:t xml:space="preserve">Postopek za dodelitev finančnih sredstev vodi </w:t>
      </w:r>
      <w:r w:rsidR="005F5045">
        <w:rPr>
          <w:rFonts w:ascii="Garamond" w:hAnsi="Garamond" w:cs="Arial"/>
          <w:sz w:val="24"/>
          <w:szCs w:val="24"/>
        </w:rPr>
        <w:t>odbor za gospodarstvo</w:t>
      </w:r>
      <w:r w:rsidRPr="0002000D">
        <w:rPr>
          <w:rFonts w:ascii="Garamond" w:hAnsi="Garamond" w:cs="Arial"/>
          <w:sz w:val="24"/>
          <w:szCs w:val="24"/>
        </w:rPr>
        <w:t>.</w:t>
      </w:r>
    </w:p>
    <w:p w14:paraId="26991413" w14:textId="5825F4E4" w:rsidR="0002000D" w:rsidRPr="0002000D" w:rsidRDefault="0002000D" w:rsidP="004F082C">
      <w:p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02000D">
        <w:rPr>
          <w:rFonts w:ascii="Garamond" w:hAnsi="Garamond" w:cs="Arial"/>
          <w:sz w:val="24"/>
          <w:szCs w:val="24"/>
        </w:rPr>
        <w:t xml:space="preserve">Naloge </w:t>
      </w:r>
      <w:r w:rsidR="005F5045">
        <w:rPr>
          <w:rFonts w:ascii="Garamond" w:hAnsi="Garamond" w:cs="Arial"/>
          <w:sz w:val="24"/>
          <w:szCs w:val="24"/>
        </w:rPr>
        <w:t>odbora za gospodarstvo</w:t>
      </w:r>
      <w:r w:rsidRPr="0002000D">
        <w:rPr>
          <w:rFonts w:ascii="Garamond" w:hAnsi="Garamond" w:cs="Arial"/>
          <w:sz w:val="24"/>
          <w:szCs w:val="24"/>
        </w:rPr>
        <w:t xml:space="preserve"> so:</w:t>
      </w:r>
    </w:p>
    <w:p w14:paraId="3D91631F" w14:textId="77777777" w:rsidR="004F082C" w:rsidRDefault="0002000D" w:rsidP="004F082C">
      <w:pPr>
        <w:pStyle w:val="Odstavekseznama"/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4F082C">
        <w:rPr>
          <w:rFonts w:ascii="Garamond" w:hAnsi="Garamond" w:cs="Arial"/>
          <w:sz w:val="24"/>
          <w:szCs w:val="24"/>
        </w:rPr>
        <w:t>priprava vsebine javnega razpisa in razpisne dokumentacije vključno s predlogom višine sredstev za posamezne ukrepe v skladu z razpoložljivimi proračunskimi sredstvi za vse ukrepe;</w:t>
      </w:r>
    </w:p>
    <w:p w14:paraId="11699C3D" w14:textId="77777777" w:rsidR="004F082C" w:rsidRDefault="0002000D" w:rsidP="004F082C">
      <w:pPr>
        <w:pStyle w:val="Odstavekseznama"/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4F082C">
        <w:rPr>
          <w:rFonts w:ascii="Garamond" w:hAnsi="Garamond" w:cs="Arial"/>
          <w:sz w:val="24"/>
          <w:szCs w:val="24"/>
        </w:rPr>
        <w:t>pregled in obravnava prispelih vlog;</w:t>
      </w:r>
    </w:p>
    <w:p w14:paraId="3A57F022" w14:textId="77777777" w:rsidR="004F082C" w:rsidRDefault="0002000D" w:rsidP="004F082C">
      <w:pPr>
        <w:pStyle w:val="Odstavekseznama"/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4F082C">
        <w:rPr>
          <w:rFonts w:ascii="Garamond" w:hAnsi="Garamond" w:cs="Arial"/>
          <w:sz w:val="24"/>
          <w:szCs w:val="24"/>
        </w:rPr>
        <w:t>priprava predloga razdelitve sredstev;</w:t>
      </w:r>
    </w:p>
    <w:p w14:paraId="3E799A70" w14:textId="0DD83438" w:rsidR="0002000D" w:rsidRPr="004F082C" w:rsidRDefault="0002000D" w:rsidP="004F082C">
      <w:pPr>
        <w:pStyle w:val="Odstavekseznama"/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4F082C">
        <w:rPr>
          <w:rFonts w:ascii="Garamond" w:hAnsi="Garamond" w:cs="Arial"/>
          <w:sz w:val="24"/>
          <w:szCs w:val="24"/>
        </w:rPr>
        <w:t>priprava predloga prerazporeditve sredstev med posameznimi ukrepi znotraj razpisane višine sredstev.</w:t>
      </w:r>
    </w:p>
    <w:p w14:paraId="5A268CBC" w14:textId="77777777" w:rsidR="0002000D" w:rsidRPr="0002000D" w:rsidRDefault="0002000D" w:rsidP="0002000D">
      <w:pPr>
        <w:spacing w:after="0" w:line="240" w:lineRule="auto"/>
        <w:rPr>
          <w:rStyle w:val="Hiperpovezava"/>
          <w:rFonts w:ascii="Garamond" w:hAnsi="Garamond"/>
          <w:color w:val="auto"/>
          <w:sz w:val="24"/>
          <w:szCs w:val="24"/>
          <w:u w:val="none"/>
          <w:shd w:val="clear" w:color="auto" w:fill="FFFFFF"/>
        </w:rPr>
      </w:pPr>
      <w:r w:rsidRPr="0002000D">
        <w:rPr>
          <w:rFonts w:ascii="Garamond" w:hAnsi="Garamond"/>
          <w:sz w:val="24"/>
          <w:szCs w:val="24"/>
        </w:rPr>
        <w:lastRenderedPageBreak/>
        <w:fldChar w:fldCharType="begin"/>
      </w:r>
      <w:r w:rsidRPr="0002000D">
        <w:rPr>
          <w:rFonts w:ascii="Garamond" w:hAnsi="Garamond"/>
          <w:sz w:val="24"/>
          <w:szCs w:val="24"/>
        </w:rPr>
        <w:instrText xml:space="preserve"> HYPERLINK "https://zakonodaja.ulinfotok.si/glasilo-uradni-list-rs/vsebina/2024-01-1481/pravilnik-o-dodeljevanju-financnih-sredstev-iz-obcinskega-proracuna-za-pospesevanje-razvoja-malega-gospodarstva-v-obcini-velike-lasce/" \l "18.%C2%A0%C4%8Dlen" </w:instrText>
      </w:r>
      <w:r w:rsidRPr="0002000D">
        <w:rPr>
          <w:rFonts w:ascii="Garamond" w:hAnsi="Garamond"/>
          <w:sz w:val="24"/>
          <w:szCs w:val="24"/>
        </w:rPr>
        <w:fldChar w:fldCharType="separate"/>
      </w:r>
    </w:p>
    <w:p w14:paraId="13F1DE2B" w14:textId="7773E892" w:rsidR="0002000D" w:rsidRPr="0002000D" w:rsidRDefault="005E21D7" w:rsidP="0002000D">
      <w:pPr>
        <w:spacing w:after="0" w:line="240" w:lineRule="auto"/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 w:cs="Arial"/>
          <w:b/>
          <w:bCs/>
          <w:sz w:val="24"/>
          <w:szCs w:val="24"/>
          <w:shd w:val="clear" w:color="auto" w:fill="FFFFFF"/>
        </w:rPr>
        <w:t>17</w:t>
      </w:r>
      <w:r w:rsidR="0002000D" w:rsidRPr="0002000D">
        <w:rPr>
          <w:rFonts w:ascii="Garamond" w:hAnsi="Garamond" w:cs="Arial"/>
          <w:b/>
          <w:bCs/>
          <w:sz w:val="24"/>
          <w:szCs w:val="24"/>
          <w:shd w:val="clear" w:color="auto" w:fill="FFFFFF"/>
        </w:rPr>
        <w:t>. člen </w:t>
      </w:r>
    </w:p>
    <w:p w14:paraId="40E4D13E" w14:textId="77777777" w:rsidR="0002000D" w:rsidRPr="0002000D" w:rsidRDefault="0002000D" w:rsidP="0002000D">
      <w:pPr>
        <w:spacing w:after="0" w:line="240" w:lineRule="auto"/>
        <w:rPr>
          <w:rFonts w:ascii="Garamond" w:hAnsi="Garamond" w:cs="Times New Roman"/>
          <w:sz w:val="24"/>
          <w:szCs w:val="24"/>
        </w:rPr>
      </w:pPr>
      <w:r w:rsidRPr="0002000D">
        <w:rPr>
          <w:rFonts w:ascii="Garamond" w:hAnsi="Garamond"/>
          <w:sz w:val="24"/>
          <w:szCs w:val="24"/>
        </w:rPr>
        <w:fldChar w:fldCharType="end"/>
      </w:r>
    </w:p>
    <w:p w14:paraId="253C0527" w14:textId="48399476" w:rsidR="0002000D" w:rsidRDefault="0002000D" w:rsidP="004F082C">
      <w:p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02000D">
        <w:rPr>
          <w:rFonts w:ascii="Garamond" w:hAnsi="Garamond" w:cs="Arial"/>
          <w:sz w:val="24"/>
          <w:szCs w:val="24"/>
        </w:rPr>
        <w:t>O dodelitvi sredstev po tem pravilniku odloči občinska uprava na podlagi predloga razdelitve sredstev.</w:t>
      </w:r>
    </w:p>
    <w:p w14:paraId="64014D87" w14:textId="77777777" w:rsidR="004F082C" w:rsidRPr="0002000D" w:rsidRDefault="004F082C" w:rsidP="0002000D">
      <w:pPr>
        <w:shd w:val="clear" w:color="auto" w:fill="FFFFFF"/>
        <w:spacing w:after="0" w:line="240" w:lineRule="auto"/>
        <w:ind w:firstLine="330"/>
        <w:jc w:val="both"/>
        <w:rPr>
          <w:rFonts w:ascii="Garamond" w:hAnsi="Garamond" w:cs="Arial"/>
          <w:sz w:val="24"/>
          <w:szCs w:val="24"/>
        </w:rPr>
      </w:pPr>
    </w:p>
    <w:p w14:paraId="0A9E638A" w14:textId="1A118F76" w:rsidR="0002000D" w:rsidRDefault="0002000D" w:rsidP="004F082C">
      <w:p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02000D">
        <w:rPr>
          <w:rFonts w:ascii="Garamond" w:hAnsi="Garamond" w:cs="Arial"/>
          <w:sz w:val="24"/>
          <w:szCs w:val="24"/>
        </w:rPr>
        <w:t>Medsebojne ob</w:t>
      </w:r>
      <w:r w:rsidR="005E21D7">
        <w:rPr>
          <w:rFonts w:ascii="Garamond" w:hAnsi="Garamond" w:cs="Arial"/>
          <w:sz w:val="24"/>
          <w:szCs w:val="24"/>
        </w:rPr>
        <w:t>veznosti med Občino Kidričevo</w:t>
      </w:r>
      <w:r w:rsidRPr="0002000D">
        <w:rPr>
          <w:rFonts w:ascii="Garamond" w:hAnsi="Garamond" w:cs="Arial"/>
          <w:sz w:val="24"/>
          <w:szCs w:val="24"/>
        </w:rPr>
        <w:t xml:space="preserve"> in prejemnikom sredstev se uredijo s pogodbo. Pomoč se šteje za dodeljeno (datum dodelitve pomoči) z dnem sklenitve pogodbe med občino in upravičencem.</w:t>
      </w:r>
    </w:p>
    <w:p w14:paraId="1F154CB2" w14:textId="77777777" w:rsidR="004F082C" w:rsidRPr="0002000D" w:rsidRDefault="004F082C" w:rsidP="0002000D">
      <w:pPr>
        <w:shd w:val="clear" w:color="auto" w:fill="FFFFFF"/>
        <w:spacing w:after="0" w:line="240" w:lineRule="auto"/>
        <w:ind w:firstLine="330"/>
        <w:jc w:val="both"/>
        <w:rPr>
          <w:rFonts w:ascii="Garamond" w:hAnsi="Garamond" w:cs="Arial"/>
          <w:sz w:val="24"/>
          <w:szCs w:val="24"/>
        </w:rPr>
      </w:pPr>
    </w:p>
    <w:p w14:paraId="795D6BB6" w14:textId="40037CCB" w:rsidR="0002000D" w:rsidRPr="0002000D" w:rsidRDefault="0002000D" w:rsidP="004F082C">
      <w:p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02000D">
        <w:rPr>
          <w:rFonts w:ascii="Garamond" w:hAnsi="Garamond" w:cs="Arial"/>
          <w:sz w:val="24"/>
          <w:szCs w:val="24"/>
        </w:rPr>
        <w:t>Občinska uprava</w:t>
      </w:r>
      <w:r w:rsidR="005F5045">
        <w:rPr>
          <w:rFonts w:ascii="Garamond" w:hAnsi="Garamond" w:cs="Arial"/>
          <w:sz w:val="24"/>
          <w:szCs w:val="24"/>
        </w:rPr>
        <w:t xml:space="preserve"> in odbor za gospodarstvo</w:t>
      </w:r>
      <w:r w:rsidRPr="0002000D">
        <w:rPr>
          <w:rFonts w:ascii="Garamond" w:hAnsi="Garamond" w:cs="Arial"/>
          <w:sz w:val="24"/>
          <w:szCs w:val="24"/>
        </w:rPr>
        <w:t xml:space="preserve"> ima</w:t>
      </w:r>
      <w:r w:rsidR="005F5045">
        <w:rPr>
          <w:rFonts w:ascii="Garamond" w:hAnsi="Garamond" w:cs="Arial"/>
          <w:sz w:val="24"/>
          <w:szCs w:val="24"/>
        </w:rPr>
        <w:t>ta</w:t>
      </w:r>
      <w:r w:rsidRPr="0002000D">
        <w:rPr>
          <w:rFonts w:ascii="Garamond" w:hAnsi="Garamond" w:cs="Arial"/>
          <w:sz w:val="24"/>
          <w:szCs w:val="24"/>
        </w:rPr>
        <w:t xml:space="preserve"> pravico preverjati namensko porabo pridobljenih sredstev. V primeru, da se ugotovi, da sredstva niso bila porabljena za namen, za katerega so bila dodeljena ali da so bila dodeljena na podlagi neresničnih podatkov, ali da prejemnik krši druga določila pr</w:t>
      </w:r>
      <w:r w:rsidR="005E21D7">
        <w:rPr>
          <w:rFonts w:ascii="Garamond" w:hAnsi="Garamond" w:cs="Arial"/>
          <w:sz w:val="24"/>
          <w:szCs w:val="24"/>
        </w:rPr>
        <w:t>avilnika, je Občina Kidričevo</w:t>
      </w:r>
      <w:r w:rsidRPr="0002000D">
        <w:rPr>
          <w:rFonts w:ascii="Garamond" w:hAnsi="Garamond" w:cs="Arial"/>
          <w:sz w:val="24"/>
          <w:szCs w:val="24"/>
        </w:rPr>
        <w:t xml:space="preserve"> upravičena zahtevati vračilo dodeljenih sredstev v enkratnem znesku. Prejemnik mora vrniti sredstva od dneva nakazila dalje s pripadajočimi zakonsko določenimi zamudnimi obrestmi.</w:t>
      </w:r>
      <w:r w:rsidR="005F5045">
        <w:rPr>
          <w:rFonts w:ascii="Garamond" w:hAnsi="Garamond" w:cs="Arial"/>
          <w:sz w:val="24"/>
          <w:szCs w:val="24"/>
        </w:rPr>
        <w:t xml:space="preserve"> Prejemnik v tem primeru nima pravice kandidirati za sredstva v nadaljnjih treh letih.</w:t>
      </w:r>
    </w:p>
    <w:p w14:paraId="0FFA295E" w14:textId="77777777" w:rsidR="0002000D" w:rsidRPr="0002000D" w:rsidRDefault="0002000D" w:rsidP="0002000D">
      <w:pPr>
        <w:spacing w:after="0" w:line="240" w:lineRule="auto"/>
        <w:rPr>
          <w:rStyle w:val="Hiperpovezava"/>
          <w:rFonts w:ascii="Garamond" w:hAnsi="Garamond"/>
          <w:color w:val="auto"/>
          <w:sz w:val="24"/>
          <w:szCs w:val="24"/>
          <w:u w:val="none"/>
          <w:shd w:val="clear" w:color="auto" w:fill="FFFFFF"/>
        </w:rPr>
      </w:pPr>
      <w:r w:rsidRPr="0002000D">
        <w:rPr>
          <w:rFonts w:ascii="Garamond" w:hAnsi="Garamond"/>
          <w:sz w:val="24"/>
          <w:szCs w:val="24"/>
        </w:rPr>
        <w:fldChar w:fldCharType="begin"/>
      </w:r>
      <w:r w:rsidRPr="0002000D">
        <w:rPr>
          <w:rFonts w:ascii="Garamond" w:hAnsi="Garamond"/>
          <w:sz w:val="24"/>
          <w:szCs w:val="24"/>
        </w:rPr>
        <w:instrText xml:space="preserve"> HYPERLINK "https://zakonodaja.ulinfotok.si/glasilo-uradni-list-rs/vsebina/2024-01-1481/pravilnik-o-dodeljevanju-financnih-sredstev-iz-obcinskega-proracuna-za-pospesevanje-razvoja-malega-gospodarstva-v-obcini-velike-lasce/" \l "VI.%C2%A0KON%C4%8CNE%C2%A0DOLO%C4%8CBE" </w:instrText>
      </w:r>
      <w:r w:rsidRPr="0002000D">
        <w:rPr>
          <w:rFonts w:ascii="Garamond" w:hAnsi="Garamond"/>
          <w:sz w:val="24"/>
          <w:szCs w:val="24"/>
        </w:rPr>
        <w:fldChar w:fldCharType="separate"/>
      </w:r>
    </w:p>
    <w:p w14:paraId="0B11C58E" w14:textId="77777777" w:rsidR="0002000D" w:rsidRPr="0002000D" w:rsidRDefault="0002000D" w:rsidP="0002000D">
      <w:pPr>
        <w:spacing w:after="0" w:line="240" w:lineRule="auto"/>
        <w:jc w:val="center"/>
        <w:rPr>
          <w:rFonts w:ascii="Garamond" w:hAnsi="Garamond"/>
          <w:b/>
          <w:bCs/>
          <w:sz w:val="24"/>
          <w:szCs w:val="24"/>
        </w:rPr>
      </w:pPr>
      <w:r w:rsidRPr="0002000D">
        <w:rPr>
          <w:rFonts w:ascii="Garamond" w:hAnsi="Garamond" w:cs="Arial"/>
          <w:b/>
          <w:bCs/>
          <w:sz w:val="24"/>
          <w:szCs w:val="24"/>
          <w:shd w:val="clear" w:color="auto" w:fill="FFFFFF"/>
        </w:rPr>
        <w:t>VI. KONČNE DOLOČBE </w:t>
      </w:r>
    </w:p>
    <w:p w14:paraId="43D49A39" w14:textId="77777777" w:rsidR="0002000D" w:rsidRPr="0002000D" w:rsidRDefault="0002000D" w:rsidP="0002000D">
      <w:pPr>
        <w:spacing w:after="0" w:line="240" w:lineRule="auto"/>
        <w:rPr>
          <w:rStyle w:val="Hiperpovezava"/>
          <w:rFonts w:ascii="Garamond" w:hAnsi="Garamond"/>
          <w:color w:val="auto"/>
          <w:sz w:val="24"/>
          <w:szCs w:val="24"/>
          <w:u w:val="none"/>
        </w:rPr>
      </w:pPr>
      <w:r w:rsidRPr="0002000D">
        <w:rPr>
          <w:rFonts w:ascii="Garamond" w:hAnsi="Garamond"/>
          <w:sz w:val="24"/>
          <w:szCs w:val="24"/>
        </w:rPr>
        <w:fldChar w:fldCharType="end"/>
      </w:r>
      <w:r w:rsidRPr="0002000D">
        <w:rPr>
          <w:rFonts w:ascii="Garamond" w:hAnsi="Garamond"/>
          <w:sz w:val="24"/>
          <w:szCs w:val="24"/>
        </w:rPr>
        <w:fldChar w:fldCharType="begin"/>
      </w:r>
      <w:r w:rsidRPr="0002000D">
        <w:rPr>
          <w:rFonts w:ascii="Garamond" w:hAnsi="Garamond"/>
          <w:sz w:val="24"/>
          <w:szCs w:val="24"/>
        </w:rPr>
        <w:instrText xml:space="preserve"> HYPERLINK "https://zakonodaja.ulinfotok.si/glasilo-uradni-list-rs/vsebina/2024-01-1481/pravilnik-o-dodeljevanju-financnih-sredstev-iz-obcinskega-proracuna-za-pospesevanje-razvoja-malega-gospodarstva-v-obcini-velike-lasce/" \l "19.%C2%A0%C4%8Dlen" </w:instrText>
      </w:r>
      <w:r w:rsidRPr="0002000D">
        <w:rPr>
          <w:rFonts w:ascii="Garamond" w:hAnsi="Garamond"/>
          <w:sz w:val="24"/>
          <w:szCs w:val="24"/>
        </w:rPr>
        <w:fldChar w:fldCharType="separate"/>
      </w:r>
    </w:p>
    <w:p w14:paraId="4E2D5B0B" w14:textId="3DE069A1" w:rsidR="0002000D" w:rsidRPr="0002000D" w:rsidRDefault="005E21D7" w:rsidP="0002000D">
      <w:pPr>
        <w:spacing w:after="0" w:line="240" w:lineRule="auto"/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 w:cs="Arial"/>
          <w:b/>
          <w:bCs/>
          <w:sz w:val="24"/>
          <w:szCs w:val="24"/>
          <w:shd w:val="clear" w:color="auto" w:fill="FFFFFF"/>
        </w:rPr>
        <w:t>18</w:t>
      </w:r>
      <w:r w:rsidR="0002000D" w:rsidRPr="0002000D">
        <w:rPr>
          <w:rFonts w:ascii="Garamond" w:hAnsi="Garamond" w:cs="Arial"/>
          <w:b/>
          <w:bCs/>
          <w:sz w:val="24"/>
          <w:szCs w:val="24"/>
          <w:shd w:val="clear" w:color="auto" w:fill="FFFFFF"/>
        </w:rPr>
        <w:t>. člen </w:t>
      </w:r>
    </w:p>
    <w:p w14:paraId="3D0A82C6" w14:textId="77777777" w:rsidR="0002000D" w:rsidRPr="0002000D" w:rsidRDefault="0002000D" w:rsidP="0002000D">
      <w:pPr>
        <w:spacing w:after="0" w:line="240" w:lineRule="auto"/>
        <w:rPr>
          <w:rFonts w:ascii="Garamond" w:hAnsi="Garamond" w:cs="Times New Roman"/>
          <w:sz w:val="24"/>
          <w:szCs w:val="24"/>
        </w:rPr>
      </w:pPr>
      <w:r w:rsidRPr="0002000D">
        <w:rPr>
          <w:rFonts w:ascii="Garamond" w:hAnsi="Garamond"/>
          <w:sz w:val="24"/>
          <w:szCs w:val="24"/>
        </w:rPr>
        <w:fldChar w:fldCharType="end"/>
      </w:r>
    </w:p>
    <w:p w14:paraId="5747AE3C" w14:textId="20EF944C" w:rsidR="0002000D" w:rsidRPr="0002000D" w:rsidRDefault="0002000D" w:rsidP="005E21D7">
      <w:p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02000D">
        <w:rPr>
          <w:rFonts w:ascii="Garamond" w:hAnsi="Garamond" w:cs="Arial"/>
          <w:sz w:val="24"/>
          <w:szCs w:val="24"/>
        </w:rPr>
        <w:t>Ta pravilnik začne veljati naslednji dan po objavi v U</w:t>
      </w:r>
      <w:r w:rsidR="005E21D7">
        <w:rPr>
          <w:rFonts w:ascii="Garamond" w:hAnsi="Garamond" w:cs="Arial"/>
          <w:sz w:val="24"/>
          <w:szCs w:val="24"/>
        </w:rPr>
        <w:t>radnem glasilu slovenskih občin</w:t>
      </w:r>
      <w:r w:rsidRPr="0002000D">
        <w:rPr>
          <w:rFonts w:ascii="Garamond" w:hAnsi="Garamond" w:cs="Arial"/>
          <w:sz w:val="24"/>
          <w:szCs w:val="24"/>
        </w:rPr>
        <w:t>.</w:t>
      </w:r>
    </w:p>
    <w:p w14:paraId="73F4187F" w14:textId="77777777" w:rsidR="0002000D" w:rsidRPr="0002000D" w:rsidRDefault="0002000D" w:rsidP="0002000D">
      <w:pPr>
        <w:spacing w:after="0" w:line="240" w:lineRule="auto"/>
        <w:rPr>
          <w:rStyle w:val="Hiperpovezava"/>
          <w:rFonts w:ascii="Garamond" w:hAnsi="Garamond"/>
          <w:color w:val="auto"/>
          <w:sz w:val="24"/>
          <w:szCs w:val="24"/>
          <w:u w:val="none"/>
          <w:shd w:val="clear" w:color="auto" w:fill="FFFFFF"/>
        </w:rPr>
      </w:pPr>
      <w:r w:rsidRPr="0002000D">
        <w:rPr>
          <w:rFonts w:ascii="Garamond" w:hAnsi="Garamond"/>
          <w:sz w:val="24"/>
          <w:szCs w:val="24"/>
        </w:rPr>
        <w:fldChar w:fldCharType="begin"/>
      </w:r>
      <w:r w:rsidRPr="0002000D">
        <w:rPr>
          <w:rFonts w:ascii="Garamond" w:hAnsi="Garamond"/>
          <w:sz w:val="24"/>
          <w:szCs w:val="24"/>
        </w:rPr>
        <w:instrText xml:space="preserve"> HYPERLINK "https://zakonodaja.ulinfotok.si/glasilo-uradni-list-rs/vsebina/2024-01-1481/pravilnik-o-dodeljevanju-financnih-sredstev-iz-obcinskega-proracuna-za-pospesevanje-razvoja-malega-gospodarstva-v-obcini-velike-lasce/" \l "20.%C2%A0%C4%8Dlen" </w:instrText>
      </w:r>
      <w:r w:rsidRPr="0002000D">
        <w:rPr>
          <w:rFonts w:ascii="Garamond" w:hAnsi="Garamond"/>
          <w:sz w:val="24"/>
          <w:szCs w:val="24"/>
        </w:rPr>
        <w:fldChar w:fldCharType="separate"/>
      </w:r>
    </w:p>
    <w:p w14:paraId="765CC522" w14:textId="7C90A153" w:rsidR="0002000D" w:rsidRPr="0002000D" w:rsidRDefault="005E21D7" w:rsidP="0002000D">
      <w:pPr>
        <w:spacing w:after="0" w:line="240" w:lineRule="auto"/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 w:cs="Arial"/>
          <w:b/>
          <w:bCs/>
          <w:sz w:val="24"/>
          <w:szCs w:val="24"/>
          <w:shd w:val="clear" w:color="auto" w:fill="FFFFFF"/>
        </w:rPr>
        <w:t>19</w:t>
      </w:r>
      <w:r w:rsidR="0002000D" w:rsidRPr="0002000D">
        <w:rPr>
          <w:rFonts w:ascii="Garamond" w:hAnsi="Garamond" w:cs="Arial"/>
          <w:b/>
          <w:bCs/>
          <w:sz w:val="24"/>
          <w:szCs w:val="24"/>
          <w:shd w:val="clear" w:color="auto" w:fill="FFFFFF"/>
        </w:rPr>
        <w:t>. člen </w:t>
      </w:r>
    </w:p>
    <w:p w14:paraId="60039313" w14:textId="77777777" w:rsidR="0002000D" w:rsidRPr="0002000D" w:rsidRDefault="0002000D" w:rsidP="0002000D">
      <w:pPr>
        <w:spacing w:after="0" w:line="240" w:lineRule="auto"/>
        <w:rPr>
          <w:rFonts w:ascii="Garamond" w:hAnsi="Garamond" w:cs="Times New Roman"/>
          <w:sz w:val="24"/>
          <w:szCs w:val="24"/>
        </w:rPr>
      </w:pPr>
      <w:r w:rsidRPr="0002000D">
        <w:rPr>
          <w:rFonts w:ascii="Garamond" w:hAnsi="Garamond"/>
          <w:sz w:val="24"/>
          <w:szCs w:val="24"/>
        </w:rPr>
        <w:fldChar w:fldCharType="end"/>
      </w:r>
    </w:p>
    <w:p w14:paraId="042E2522" w14:textId="0B9D42BB" w:rsidR="0002000D" w:rsidRDefault="0002000D" w:rsidP="005E21D7">
      <w:p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02000D">
        <w:rPr>
          <w:rFonts w:ascii="Garamond" w:hAnsi="Garamond" w:cs="Arial"/>
          <w:sz w:val="24"/>
          <w:szCs w:val="24"/>
        </w:rPr>
        <w:t xml:space="preserve">Z dnem uveljavitve tega pravilnika, preneha veljati Pravilnik o dodeljevanju finančnih </w:t>
      </w:r>
      <w:r w:rsidR="005E21D7">
        <w:rPr>
          <w:rFonts w:ascii="Garamond" w:hAnsi="Garamond" w:cs="Arial"/>
          <w:sz w:val="24"/>
          <w:szCs w:val="24"/>
        </w:rPr>
        <w:t>pomoči za pospeševanje razvoja malega gospodarstva v Občini Kidričevo</w:t>
      </w:r>
      <w:r w:rsidRPr="0002000D">
        <w:rPr>
          <w:rFonts w:ascii="Garamond" w:hAnsi="Garamond" w:cs="Arial"/>
          <w:sz w:val="24"/>
          <w:szCs w:val="24"/>
        </w:rPr>
        <w:t xml:space="preserve"> (</w:t>
      </w:r>
      <w:r w:rsidR="005E21D7">
        <w:rPr>
          <w:rFonts w:ascii="Garamond" w:hAnsi="Garamond" w:cs="Arial"/>
          <w:sz w:val="24"/>
          <w:szCs w:val="24"/>
        </w:rPr>
        <w:t>Uradno glasilo slovenskih občin, št. 47/15</w:t>
      </w:r>
      <w:r w:rsidRPr="0002000D">
        <w:rPr>
          <w:rFonts w:ascii="Garamond" w:hAnsi="Garamond" w:cs="Arial"/>
          <w:sz w:val="24"/>
          <w:szCs w:val="24"/>
        </w:rPr>
        <w:t>).</w:t>
      </w:r>
    </w:p>
    <w:p w14:paraId="2B15AB18" w14:textId="7F5403D0" w:rsidR="007335FD" w:rsidRDefault="007335FD" w:rsidP="005E21D7">
      <w:p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14:paraId="55233AAC" w14:textId="4E03565B" w:rsidR="007335FD" w:rsidRDefault="007335FD" w:rsidP="005E21D7">
      <w:p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14:paraId="7114BB92" w14:textId="09C3F387" w:rsidR="007335FD" w:rsidRDefault="007335FD" w:rsidP="005E21D7">
      <w:p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>Številka:</w:t>
      </w:r>
      <w:r w:rsidR="005F5045">
        <w:rPr>
          <w:rFonts w:ascii="Garamond" w:hAnsi="Garamond" w:cs="Arial"/>
          <w:sz w:val="24"/>
          <w:szCs w:val="24"/>
        </w:rPr>
        <w:t xml:space="preserve"> 007-9/2023-4</w:t>
      </w:r>
    </w:p>
    <w:p w14:paraId="244C9F5A" w14:textId="1879356D" w:rsidR="007335FD" w:rsidRDefault="007335FD" w:rsidP="005E21D7">
      <w:p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>Datum:</w:t>
      </w:r>
    </w:p>
    <w:p w14:paraId="7D0357EF" w14:textId="3503677B" w:rsidR="007335FD" w:rsidRDefault="007335FD" w:rsidP="005E21D7">
      <w:p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14:paraId="5EA5AE93" w14:textId="1E43DC91" w:rsidR="007335FD" w:rsidRDefault="007335FD" w:rsidP="005E21D7">
      <w:p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14:paraId="2C7167F1" w14:textId="5A9FE25C" w:rsidR="007335FD" w:rsidRDefault="007335FD" w:rsidP="005E21D7">
      <w:p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  <w:t>Občina Kidričevo,</w:t>
      </w:r>
    </w:p>
    <w:p w14:paraId="42BBD8D6" w14:textId="698500F1" w:rsidR="007335FD" w:rsidRDefault="007335FD" w:rsidP="005E21D7">
      <w:p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  <w:t>župan Anton LESKOVAR</w:t>
      </w:r>
    </w:p>
    <w:p w14:paraId="2E8217C3" w14:textId="0036B7E1" w:rsidR="007335FD" w:rsidRDefault="007335FD" w:rsidP="005E21D7">
      <w:p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>___________________________________________________________________________</w:t>
      </w:r>
    </w:p>
    <w:p w14:paraId="4E38D3C8" w14:textId="4EC13DDB" w:rsidR="007335FD" w:rsidRPr="007335FD" w:rsidRDefault="007335FD" w:rsidP="007335FD">
      <w:pPr>
        <w:shd w:val="clear" w:color="auto" w:fill="FFFFFF"/>
        <w:spacing w:after="0" w:line="240" w:lineRule="auto"/>
        <w:jc w:val="center"/>
        <w:rPr>
          <w:rFonts w:ascii="Garamond" w:hAnsi="Garamond" w:cs="Arial"/>
          <w:b/>
          <w:sz w:val="24"/>
          <w:szCs w:val="24"/>
        </w:rPr>
      </w:pPr>
      <w:r w:rsidRPr="007335FD">
        <w:rPr>
          <w:rFonts w:ascii="Garamond" w:hAnsi="Garamond" w:cs="Arial"/>
          <w:b/>
          <w:sz w:val="24"/>
          <w:szCs w:val="24"/>
        </w:rPr>
        <w:t>Obrazložitev:</w:t>
      </w:r>
    </w:p>
    <w:p w14:paraId="666EEC39" w14:textId="6B07FD7B" w:rsidR="007335FD" w:rsidRDefault="007335FD" w:rsidP="007335FD">
      <w:pPr>
        <w:shd w:val="clear" w:color="auto" w:fill="FFFFFF"/>
        <w:spacing w:after="0" w:line="240" w:lineRule="auto"/>
        <w:jc w:val="center"/>
        <w:rPr>
          <w:rFonts w:ascii="Garamond" w:hAnsi="Garamond" w:cs="Arial"/>
          <w:sz w:val="24"/>
          <w:szCs w:val="24"/>
        </w:rPr>
      </w:pPr>
    </w:p>
    <w:p w14:paraId="0E03D583" w14:textId="77777777" w:rsidR="007335FD" w:rsidRPr="007335FD" w:rsidRDefault="007335FD" w:rsidP="007335FD">
      <w:pPr>
        <w:shd w:val="clear" w:color="auto" w:fill="FFFFFF"/>
        <w:spacing w:after="0" w:line="240" w:lineRule="auto"/>
        <w:jc w:val="both"/>
        <w:rPr>
          <w:rFonts w:ascii="Garamond" w:hAnsi="Garamond"/>
          <w:b/>
          <w:sz w:val="24"/>
          <w:szCs w:val="24"/>
        </w:rPr>
      </w:pPr>
      <w:r w:rsidRPr="007335FD">
        <w:rPr>
          <w:rFonts w:ascii="Garamond" w:hAnsi="Garamond"/>
          <w:b/>
          <w:sz w:val="24"/>
          <w:szCs w:val="24"/>
        </w:rPr>
        <w:t xml:space="preserve">Razlogi za obravnavo in sprejem: </w:t>
      </w:r>
    </w:p>
    <w:p w14:paraId="2C2626AA" w14:textId="404B5F6B" w:rsidR="007335FD" w:rsidRDefault="007335FD" w:rsidP="007335FD">
      <w:pPr>
        <w:shd w:val="clear" w:color="auto" w:fill="FFFFFF"/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7335FD">
        <w:rPr>
          <w:rFonts w:ascii="Garamond" w:hAnsi="Garamond"/>
          <w:sz w:val="24"/>
          <w:szCs w:val="24"/>
        </w:rPr>
        <w:t xml:space="preserve">Z uveljavitvijo nove Uredbe Komisije (EU) št. 2023/2831 z dne 13. decembra 2023 o uporabi členov 107 in 108 Pogodbe o delovanju Evropske unije pri pomoči de minimis je potrebno novelirati obstoječi pravilnik, saj je upošteval uredbo komisije, ki je bila veljavna do konca leta 2023. </w:t>
      </w:r>
      <w:r w:rsidRPr="00F54B1F">
        <w:rPr>
          <w:rFonts w:ascii="Garamond" w:hAnsi="Garamond"/>
          <w:sz w:val="24"/>
          <w:szCs w:val="24"/>
        </w:rPr>
        <w:t>Odbor za gospo</w:t>
      </w:r>
      <w:r w:rsidR="00F54B1F" w:rsidRPr="00F54B1F">
        <w:rPr>
          <w:rFonts w:ascii="Garamond" w:hAnsi="Garamond"/>
          <w:sz w:val="24"/>
          <w:szCs w:val="24"/>
        </w:rPr>
        <w:t xml:space="preserve">darstvo </w:t>
      </w:r>
      <w:r w:rsidR="00FB4300">
        <w:rPr>
          <w:rFonts w:ascii="Garamond" w:hAnsi="Garamond"/>
          <w:sz w:val="24"/>
          <w:szCs w:val="24"/>
        </w:rPr>
        <w:t>j</w:t>
      </w:r>
      <w:r w:rsidRPr="00F54B1F">
        <w:rPr>
          <w:rFonts w:ascii="Garamond" w:hAnsi="Garamond"/>
          <w:sz w:val="24"/>
          <w:szCs w:val="24"/>
        </w:rPr>
        <w:t>e pregledal obstoječe ukrepe in predlagal sprejem novega pravilnika</w:t>
      </w:r>
      <w:r w:rsidRPr="007335FD">
        <w:rPr>
          <w:rFonts w:ascii="Garamond" w:hAnsi="Garamond"/>
          <w:sz w:val="24"/>
          <w:szCs w:val="24"/>
        </w:rPr>
        <w:t xml:space="preserve">, v katerem se ohranjajo vsi ukrepi, ki so se izvajali v preteklih letih. Odbor je hkrati predlagal spremembe v določilih in izvedbi javnega razpisa. </w:t>
      </w:r>
    </w:p>
    <w:p w14:paraId="392C5524" w14:textId="77777777" w:rsidR="007335FD" w:rsidRDefault="007335FD" w:rsidP="007335FD">
      <w:pPr>
        <w:shd w:val="clear" w:color="auto" w:fill="FFFFFF"/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14:paraId="58E5A2CB" w14:textId="77777777" w:rsidR="007335FD" w:rsidRPr="007335FD" w:rsidRDefault="007335FD" w:rsidP="007335FD">
      <w:pPr>
        <w:shd w:val="clear" w:color="auto" w:fill="FFFFFF"/>
        <w:spacing w:after="0" w:line="240" w:lineRule="auto"/>
        <w:jc w:val="both"/>
        <w:rPr>
          <w:rFonts w:ascii="Garamond" w:hAnsi="Garamond"/>
          <w:b/>
          <w:sz w:val="24"/>
          <w:szCs w:val="24"/>
        </w:rPr>
      </w:pPr>
      <w:r w:rsidRPr="007335FD">
        <w:rPr>
          <w:rFonts w:ascii="Garamond" w:hAnsi="Garamond"/>
          <w:b/>
          <w:sz w:val="24"/>
          <w:szCs w:val="24"/>
        </w:rPr>
        <w:t xml:space="preserve">Finančne posledice: </w:t>
      </w:r>
    </w:p>
    <w:p w14:paraId="2C943F03" w14:textId="3F286464" w:rsidR="007335FD" w:rsidRDefault="007335FD" w:rsidP="007335FD">
      <w:pPr>
        <w:shd w:val="clear" w:color="auto" w:fill="FFFFFF"/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7335FD">
        <w:rPr>
          <w:rFonts w:ascii="Garamond" w:hAnsi="Garamond"/>
          <w:sz w:val="24"/>
          <w:szCs w:val="24"/>
        </w:rPr>
        <w:lastRenderedPageBreak/>
        <w:t>Višino sredstev za spodbujanje razvoja malega gospodarstva se vsako leto določi v proračunu občine. Po objavi javnega razpisa se sredstva dodelijo v skupni vrednosti, ki je določena v proračunu.</w:t>
      </w:r>
    </w:p>
    <w:p w14:paraId="0BA02F91" w14:textId="77777777" w:rsidR="007335FD" w:rsidRPr="007335FD" w:rsidRDefault="007335FD" w:rsidP="007335FD">
      <w:pPr>
        <w:shd w:val="clear" w:color="auto" w:fill="FFFFF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14:paraId="44A9F11A" w14:textId="7779F16C" w:rsidR="007335FD" w:rsidRDefault="007335FD" w:rsidP="007335FD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7335FD">
        <w:rPr>
          <w:rFonts w:ascii="Garamond" w:hAnsi="Garamond"/>
          <w:sz w:val="24"/>
          <w:szCs w:val="24"/>
        </w:rPr>
        <w:t xml:space="preserve">Glede na navedeno predlagam Občinskemu svetu Občine Kidričevo v obravnavo in sprejem </w:t>
      </w:r>
      <w:r>
        <w:rPr>
          <w:rFonts w:ascii="Garamond" w:hAnsi="Garamond"/>
          <w:sz w:val="24"/>
          <w:szCs w:val="24"/>
        </w:rPr>
        <w:t>Pravilnik o dodeljevanju finančnih sredstev iz občinskega proračuna za pospeševanje razvoja malega gospodarstva v Občini Kidričevo</w:t>
      </w:r>
      <w:r w:rsidRPr="007335FD">
        <w:rPr>
          <w:rFonts w:ascii="Garamond" w:hAnsi="Garamond"/>
          <w:sz w:val="24"/>
          <w:szCs w:val="24"/>
        </w:rPr>
        <w:t>.</w:t>
      </w:r>
    </w:p>
    <w:p w14:paraId="1C2FAF2D" w14:textId="089A9DEE" w:rsidR="00FB4300" w:rsidRDefault="00FB4300" w:rsidP="007335FD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14:paraId="2EA97BB1" w14:textId="0767E6A2" w:rsidR="00FB4300" w:rsidRDefault="00FB4300" w:rsidP="007335FD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14:paraId="792497DC" w14:textId="77777777" w:rsidR="00FB4300" w:rsidRDefault="00FB4300" w:rsidP="00FB4300">
      <w:pPr>
        <w:shd w:val="clear" w:color="auto" w:fill="FFFFFF"/>
        <w:spacing w:after="0" w:line="240" w:lineRule="auto"/>
        <w:ind w:left="5664" w:firstLine="708"/>
        <w:jc w:val="both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>Občina Kidričevo,</w:t>
      </w:r>
    </w:p>
    <w:p w14:paraId="38078841" w14:textId="0BE2D85F" w:rsidR="00FB4300" w:rsidRPr="007335FD" w:rsidRDefault="00FB4300" w:rsidP="00FB4300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  <w:t>župan Anton LESKOVAR</w:t>
      </w:r>
    </w:p>
    <w:p w14:paraId="5A8C9382" w14:textId="56701D23" w:rsidR="000F537A" w:rsidRDefault="000F537A" w:rsidP="0002000D">
      <w:pPr>
        <w:spacing w:after="0" w:line="240" w:lineRule="auto"/>
        <w:rPr>
          <w:rFonts w:ascii="Garamond" w:hAnsi="Garamond"/>
          <w:sz w:val="24"/>
          <w:szCs w:val="24"/>
        </w:rPr>
      </w:pPr>
    </w:p>
    <w:p w14:paraId="261ABB8E" w14:textId="77777777" w:rsidR="007335FD" w:rsidRPr="0002000D" w:rsidRDefault="007335FD" w:rsidP="0002000D">
      <w:pPr>
        <w:spacing w:after="0" w:line="240" w:lineRule="auto"/>
        <w:rPr>
          <w:rFonts w:ascii="Garamond" w:hAnsi="Garamond"/>
          <w:sz w:val="24"/>
          <w:szCs w:val="24"/>
        </w:rPr>
      </w:pPr>
    </w:p>
    <w:sectPr w:rsidR="007335FD" w:rsidRPr="0002000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2C6BCE" w14:textId="77777777" w:rsidR="003C6F87" w:rsidRDefault="003C6F87" w:rsidP="00331D88">
      <w:pPr>
        <w:spacing w:after="0" w:line="240" w:lineRule="auto"/>
      </w:pPr>
      <w:r>
        <w:separator/>
      </w:r>
    </w:p>
  </w:endnote>
  <w:endnote w:type="continuationSeparator" w:id="0">
    <w:p w14:paraId="1DB565CB" w14:textId="77777777" w:rsidR="003C6F87" w:rsidRDefault="003C6F87" w:rsidP="00331D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43907253"/>
      <w:docPartObj>
        <w:docPartGallery w:val="Page Numbers (Bottom of Page)"/>
        <w:docPartUnique/>
      </w:docPartObj>
    </w:sdtPr>
    <w:sdtEndPr/>
    <w:sdtContent>
      <w:p w14:paraId="15111551" w14:textId="67B1628D" w:rsidR="00DF5EC2" w:rsidRDefault="00DF5EC2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634D">
          <w:rPr>
            <w:noProof/>
          </w:rPr>
          <w:t>4</w:t>
        </w:r>
        <w:r>
          <w:fldChar w:fldCharType="end"/>
        </w:r>
      </w:p>
    </w:sdtContent>
  </w:sdt>
  <w:p w14:paraId="1EA407E0" w14:textId="77777777" w:rsidR="00331D88" w:rsidRDefault="00331D88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8C676F" w14:textId="77777777" w:rsidR="003C6F87" w:rsidRDefault="003C6F87" w:rsidP="00331D88">
      <w:pPr>
        <w:spacing w:after="0" w:line="240" w:lineRule="auto"/>
      </w:pPr>
      <w:r>
        <w:separator/>
      </w:r>
    </w:p>
  </w:footnote>
  <w:footnote w:type="continuationSeparator" w:id="0">
    <w:p w14:paraId="3A0B75D3" w14:textId="77777777" w:rsidR="003C6F87" w:rsidRDefault="003C6F87" w:rsidP="00331D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97DA7"/>
    <w:multiLevelType w:val="hybridMultilevel"/>
    <w:tmpl w:val="9EDA9800"/>
    <w:lvl w:ilvl="0" w:tplc="E86892F4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F95179"/>
    <w:multiLevelType w:val="hybridMultilevel"/>
    <w:tmpl w:val="9CA27360"/>
    <w:lvl w:ilvl="0" w:tplc="E86892F4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827DC6"/>
    <w:multiLevelType w:val="hybridMultilevel"/>
    <w:tmpl w:val="CF9E7940"/>
    <w:lvl w:ilvl="0" w:tplc="95D8FBDA">
      <w:numFmt w:val="bullet"/>
      <w:lvlText w:val="–"/>
      <w:lvlJc w:val="left"/>
      <w:pPr>
        <w:ind w:left="690" w:hanging="360"/>
      </w:pPr>
      <w:rPr>
        <w:rFonts w:ascii="Garamond" w:eastAsiaTheme="minorHAnsi" w:hAnsi="Garamond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EB6623"/>
    <w:multiLevelType w:val="hybridMultilevel"/>
    <w:tmpl w:val="35FA27DC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9C1231"/>
    <w:multiLevelType w:val="hybridMultilevel"/>
    <w:tmpl w:val="2D00BDAA"/>
    <w:lvl w:ilvl="0" w:tplc="E86892F4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23505F"/>
    <w:multiLevelType w:val="hybridMultilevel"/>
    <w:tmpl w:val="9A6CAFD8"/>
    <w:lvl w:ilvl="0" w:tplc="9C3E9864">
      <w:start w:val="1"/>
      <w:numFmt w:val="decimal"/>
      <w:lvlText w:val="(%1)"/>
      <w:lvlJc w:val="left"/>
      <w:pPr>
        <w:ind w:left="720" w:hanging="360"/>
      </w:pPr>
      <w:rPr>
        <w:rFonts w:hint="default"/>
        <w:color w:val="00000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B74FAE"/>
    <w:multiLevelType w:val="hybridMultilevel"/>
    <w:tmpl w:val="2D42BE40"/>
    <w:lvl w:ilvl="0" w:tplc="E86892F4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726D71"/>
    <w:multiLevelType w:val="hybridMultilevel"/>
    <w:tmpl w:val="C71E5BAC"/>
    <w:lvl w:ilvl="0" w:tplc="E86892F4">
      <w:start w:val="7"/>
      <w:numFmt w:val="bullet"/>
      <w:lvlText w:val="-"/>
      <w:lvlJc w:val="left"/>
      <w:pPr>
        <w:ind w:left="105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8" w15:restartNumberingAfterBreak="0">
    <w:nsid w:val="368711DA"/>
    <w:multiLevelType w:val="hybridMultilevel"/>
    <w:tmpl w:val="2AF8BDB8"/>
    <w:lvl w:ilvl="0" w:tplc="04240017">
      <w:start w:val="1"/>
      <w:numFmt w:val="lowerLetter"/>
      <w:lvlText w:val="%1)"/>
      <w:lvlJc w:val="left"/>
      <w:pPr>
        <w:ind w:left="1050" w:hanging="360"/>
      </w:pPr>
    </w:lvl>
    <w:lvl w:ilvl="1" w:tplc="04240019" w:tentative="1">
      <w:start w:val="1"/>
      <w:numFmt w:val="lowerLetter"/>
      <w:lvlText w:val="%2."/>
      <w:lvlJc w:val="left"/>
      <w:pPr>
        <w:ind w:left="1770" w:hanging="360"/>
      </w:pPr>
    </w:lvl>
    <w:lvl w:ilvl="2" w:tplc="0424001B" w:tentative="1">
      <w:start w:val="1"/>
      <w:numFmt w:val="lowerRoman"/>
      <w:lvlText w:val="%3."/>
      <w:lvlJc w:val="right"/>
      <w:pPr>
        <w:ind w:left="2490" w:hanging="180"/>
      </w:pPr>
    </w:lvl>
    <w:lvl w:ilvl="3" w:tplc="0424000F" w:tentative="1">
      <w:start w:val="1"/>
      <w:numFmt w:val="decimal"/>
      <w:lvlText w:val="%4."/>
      <w:lvlJc w:val="left"/>
      <w:pPr>
        <w:ind w:left="3210" w:hanging="360"/>
      </w:pPr>
    </w:lvl>
    <w:lvl w:ilvl="4" w:tplc="04240019" w:tentative="1">
      <w:start w:val="1"/>
      <w:numFmt w:val="lowerLetter"/>
      <w:lvlText w:val="%5."/>
      <w:lvlJc w:val="left"/>
      <w:pPr>
        <w:ind w:left="3930" w:hanging="360"/>
      </w:pPr>
    </w:lvl>
    <w:lvl w:ilvl="5" w:tplc="0424001B" w:tentative="1">
      <w:start w:val="1"/>
      <w:numFmt w:val="lowerRoman"/>
      <w:lvlText w:val="%6."/>
      <w:lvlJc w:val="right"/>
      <w:pPr>
        <w:ind w:left="4650" w:hanging="180"/>
      </w:pPr>
    </w:lvl>
    <w:lvl w:ilvl="6" w:tplc="0424000F" w:tentative="1">
      <w:start w:val="1"/>
      <w:numFmt w:val="decimal"/>
      <w:lvlText w:val="%7."/>
      <w:lvlJc w:val="left"/>
      <w:pPr>
        <w:ind w:left="5370" w:hanging="360"/>
      </w:pPr>
    </w:lvl>
    <w:lvl w:ilvl="7" w:tplc="04240019" w:tentative="1">
      <w:start w:val="1"/>
      <w:numFmt w:val="lowerLetter"/>
      <w:lvlText w:val="%8."/>
      <w:lvlJc w:val="left"/>
      <w:pPr>
        <w:ind w:left="6090" w:hanging="360"/>
      </w:pPr>
    </w:lvl>
    <w:lvl w:ilvl="8" w:tplc="0424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9" w15:restartNumberingAfterBreak="0">
    <w:nsid w:val="49E81D81"/>
    <w:multiLevelType w:val="hybridMultilevel"/>
    <w:tmpl w:val="175207DE"/>
    <w:lvl w:ilvl="0" w:tplc="E86892F4">
      <w:start w:val="7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DF02C93"/>
    <w:multiLevelType w:val="hybridMultilevel"/>
    <w:tmpl w:val="96B06670"/>
    <w:lvl w:ilvl="0" w:tplc="E86892F4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FE3506"/>
    <w:multiLevelType w:val="hybridMultilevel"/>
    <w:tmpl w:val="EFC0204C"/>
    <w:lvl w:ilvl="0" w:tplc="E86892F4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8E42F5"/>
    <w:multiLevelType w:val="hybridMultilevel"/>
    <w:tmpl w:val="E0A0091E"/>
    <w:lvl w:ilvl="0" w:tplc="E86892F4">
      <w:start w:val="7"/>
      <w:numFmt w:val="bullet"/>
      <w:lvlText w:val="-"/>
      <w:lvlJc w:val="left"/>
      <w:pPr>
        <w:ind w:left="69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6C74AE"/>
    <w:multiLevelType w:val="hybridMultilevel"/>
    <w:tmpl w:val="20CED13C"/>
    <w:lvl w:ilvl="0" w:tplc="B5367486">
      <w:start w:val="7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DB231AA"/>
    <w:multiLevelType w:val="hybridMultilevel"/>
    <w:tmpl w:val="2820ACBC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0324DC"/>
    <w:multiLevelType w:val="hybridMultilevel"/>
    <w:tmpl w:val="982C6B32"/>
    <w:lvl w:ilvl="0" w:tplc="E86892F4">
      <w:start w:val="7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8543D8D"/>
    <w:multiLevelType w:val="hybridMultilevel"/>
    <w:tmpl w:val="22B61BCE"/>
    <w:lvl w:ilvl="0" w:tplc="E86892F4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710CB3"/>
    <w:multiLevelType w:val="hybridMultilevel"/>
    <w:tmpl w:val="73E236C8"/>
    <w:lvl w:ilvl="0" w:tplc="95D8FBDA">
      <w:numFmt w:val="bullet"/>
      <w:lvlText w:val="–"/>
      <w:lvlJc w:val="left"/>
      <w:pPr>
        <w:ind w:left="690" w:hanging="360"/>
      </w:pPr>
      <w:rPr>
        <w:rFonts w:ascii="Garamond" w:eastAsiaTheme="minorHAnsi" w:hAnsi="Garamond" w:cs="Arial" w:hint="default"/>
      </w:rPr>
    </w:lvl>
    <w:lvl w:ilvl="1" w:tplc="0424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18" w15:restartNumberingAfterBreak="0">
    <w:nsid w:val="73DF0A2C"/>
    <w:multiLevelType w:val="hybridMultilevel"/>
    <w:tmpl w:val="AF6EB644"/>
    <w:lvl w:ilvl="0" w:tplc="E86892F4">
      <w:start w:val="7"/>
      <w:numFmt w:val="bullet"/>
      <w:lvlText w:val="-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 w15:restartNumberingAfterBreak="0">
    <w:nsid w:val="7500641A"/>
    <w:multiLevelType w:val="hybridMultilevel"/>
    <w:tmpl w:val="E66EA8F2"/>
    <w:lvl w:ilvl="0" w:tplc="E86892F4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99175B"/>
    <w:multiLevelType w:val="hybridMultilevel"/>
    <w:tmpl w:val="CF2437B4"/>
    <w:lvl w:ilvl="0" w:tplc="04240017">
      <w:start w:val="1"/>
      <w:numFmt w:val="lowerLetter"/>
      <w:lvlText w:val="%1)"/>
      <w:lvlJc w:val="left"/>
      <w:pPr>
        <w:ind w:left="1050" w:hanging="360"/>
      </w:pPr>
    </w:lvl>
    <w:lvl w:ilvl="1" w:tplc="04240019" w:tentative="1">
      <w:start w:val="1"/>
      <w:numFmt w:val="lowerLetter"/>
      <w:lvlText w:val="%2."/>
      <w:lvlJc w:val="left"/>
      <w:pPr>
        <w:ind w:left="1770" w:hanging="360"/>
      </w:pPr>
    </w:lvl>
    <w:lvl w:ilvl="2" w:tplc="0424001B" w:tentative="1">
      <w:start w:val="1"/>
      <w:numFmt w:val="lowerRoman"/>
      <w:lvlText w:val="%3."/>
      <w:lvlJc w:val="right"/>
      <w:pPr>
        <w:ind w:left="2490" w:hanging="180"/>
      </w:pPr>
    </w:lvl>
    <w:lvl w:ilvl="3" w:tplc="0424000F" w:tentative="1">
      <w:start w:val="1"/>
      <w:numFmt w:val="decimal"/>
      <w:lvlText w:val="%4."/>
      <w:lvlJc w:val="left"/>
      <w:pPr>
        <w:ind w:left="3210" w:hanging="360"/>
      </w:pPr>
    </w:lvl>
    <w:lvl w:ilvl="4" w:tplc="04240019" w:tentative="1">
      <w:start w:val="1"/>
      <w:numFmt w:val="lowerLetter"/>
      <w:lvlText w:val="%5."/>
      <w:lvlJc w:val="left"/>
      <w:pPr>
        <w:ind w:left="3930" w:hanging="360"/>
      </w:pPr>
    </w:lvl>
    <w:lvl w:ilvl="5" w:tplc="0424001B" w:tentative="1">
      <w:start w:val="1"/>
      <w:numFmt w:val="lowerRoman"/>
      <w:lvlText w:val="%6."/>
      <w:lvlJc w:val="right"/>
      <w:pPr>
        <w:ind w:left="4650" w:hanging="180"/>
      </w:pPr>
    </w:lvl>
    <w:lvl w:ilvl="6" w:tplc="0424000F" w:tentative="1">
      <w:start w:val="1"/>
      <w:numFmt w:val="decimal"/>
      <w:lvlText w:val="%7."/>
      <w:lvlJc w:val="left"/>
      <w:pPr>
        <w:ind w:left="5370" w:hanging="360"/>
      </w:pPr>
    </w:lvl>
    <w:lvl w:ilvl="7" w:tplc="04240019" w:tentative="1">
      <w:start w:val="1"/>
      <w:numFmt w:val="lowerLetter"/>
      <w:lvlText w:val="%8."/>
      <w:lvlJc w:val="left"/>
      <w:pPr>
        <w:ind w:left="6090" w:hanging="360"/>
      </w:pPr>
    </w:lvl>
    <w:lvl w:ilvl="8" w:tplc="0424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21" w15:restartNumberingAfterBreak="0">
    <w:nsid w:val="781872F4"/>
    <w:multiLevelType w:val="hybridMultilevel"/>
    <w:tmpl w:val="73342AD6"/>
    <w:lvl w:ilvl="0" w:tplc="E86892F4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6F5F73"/>
    <w:multiLevelType w:val="hybridMultilevel"/>
    <w:tmpl w:val="174C36D0"/>
    <w:lvl w:ilvl="0" w:tplc="E86892F4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782D15"/>
    <w:multiLevelType w:val="hybridMultilevel"/>
    <w:tmpl w:val="5B22A5A0"/>
    <w:lvl w:ilvl="0" w:tplc="95D8FBDA">
      <w:numFmt w:val="bullet"/>
      <w:lvlText w:val="–"/>
      <w:lvlJc w:val="left"/>
      <w:pPr>
        <w:ind w:left="690" w:hanging="360"/>
      </w:pPr>
      <w:rPr>
        <w:rFonts w:ascii="Garamond" w:eastAsiaTheme="minorHAnsi" w:hAnsi="Garamond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13"/>
  </w:num>
  <w:num w:numId="4">
    <w:abstractNumId w:val="9"/>
  </w:num>
  <w:num w:numId="5">
    <w:abstractNumId w:val="15"/>
  </w:num>
  <w:num w:numId="6">
    <w:abstractNumId w:val="4"/>
  </w:num>
  <w:num w:numId="7">
    <w:abstractNumId w:val="5"/>
  </w:num>
  <w:num w:numId="8">
    <w:abstractNumId w:val="21"/>
  </w:num>
  <w:num w:numId="9">
    <w:abstractNumId w:val="11"/>
  </w:num>
  <w:num w:numId="10">
    <w:abstractNumId w:val="22"/>
  </w:num>
  <w:num w:numId="11">
    <w:abstractNumId w:val="0"/>
  </w:num>
  <w:num w:numId="12">
    <w:abstractNumId w:val="20"/>
  </w:num>
  <w:num w:numId="13">
    <w:abstractNumId w:val="7"/>
  </w:num>
  <w:num w:numId="14">
    <w:abstractNumId w:val="14"/>
  </w:num>
  <w:num w:numId="15">
    <w:abstractNumId w:val="16"/>
  </w:num>
  <w:num w:numId="16">
    <w:abstractNumId w:val="1"/>
  </w:num>
  <w:num w:numId="17">
    <w:abstractNumId w:val="10"/>
  </w:num>
  <w:num w:numId="18">
    <w:abstractNumId w:val="8"/>
  </w:num>
  <w:num w:numId="19">
    <w:abstractNumId w:val="17"/>
  </w:num>
  <w:num w:numId="20">
    <w:abstractNumId w:val="23"/>
  </w:num>
  <w:num w:numId="21">
    <w:abstractNumId w:val="2"/>
  </w:num>
  <w:num w:numId="22">
    <w:abstractNumId w:val="3"/>
  </w:num>
  <w:num w:numId="23">
    <w:abstractNumId w:val="12"/>
  </w:num>
  <w:num w:numId="24">
    <w:abstractNumId w:val="18"/>
  </w:num>
  <w:num w:numId="25">
    <w:abstractNumId w:val="19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C0A"/>
    <w:rsid w:val="0002000D"/>
    <w:rsid w:val="00020413"/>
    <w:rsid w:val="00027219"/>
    <w:rsid w:val="000360FA"/>
    <w:rsid w:val="00041BD4"/>
    <w:rsid w:val="00044DAB"/>
    <w:rsid w:val="000610C2"/>
    <w:rsid w:val="00082856"/>
    <w:rsid w:val="000A1D27"/>
    <w:rsid w:val="000A3987"/>
    <w:rsid w:val="000F537A"/>
    <w:rsid w:val="00101875"/>
    <w:rsid w:val="0011003B"/>
    <w:rsid w:val="00162CBE"/>
    <w:rsid w:val="00175367"/>
    <w:rsid w:val="00185064"/>
    <w:rsid w:val="001860DB"/>
    <w:rsid w:val="00187B79"/>
    <w:rsid w:val="0019078A"/>
    <w:rsid w:val="0019497E"/>
    <w:rsid w:val="001D01F2"/>
    <w:rsid w:val="00210D0B"/>
    <w:rsid w:val="00251E4C"/>
    <w:rsid w:val="00267E19"/>
    <w:rsid w:val="00271A38"/>
    <w:rsid w:val="002C740B"/>
    <w:rsid w:val="003117E5"/>
    <w:rsid w:val="00330B2B"/>
    <w:rsid w:val="00331D88"/>
    <w:rsid w:val="00363F47"/>
    <w:rsid w:val="00365706"/>
    <w:rsid w:val="003705E3"/>
    <w:rsid w:val="00391510"/>
    <w:rsid w:val="003B1AA3"/>
    <w:rsid w:val="003B4765"/>
    <w:rsid w:val="003C6F87"/>
    <w:rsid w:val="003D326E"/>
    <w:rsid w:val="00426517"/>
    <w:rsid w:val="00494A86"/>
    <w:rsid w:val="004B0929"/>
    <w:rsid w:val="004D67CF"/>
    <w:rsid w:val="004E69FD"/>
    <w:rsid w:val="004F082C"/>
    <w:rsid w:val="005119CD"/>
    <w:rsid w:val="00541147"/>
    <w:rsid w:val="00541215"/>
    <w:rsid w:val="0057043B"/>
    <w:rsid w:val="005746F3"/>
    <w:rsid w:val="005B5424"/>
    <w:rsid w:val="005E21D7"/>
    <w:rsid w:val="005F5045"/>
    <w:rsid w:val="005F5334"/>
    <w:rsid w:val="00613093"/>
    <w:rsid w:val="00620A9C"/>
    <w:rsid w:val="00644AD8"/>
    <w:rsid w:val="0064626F"/>
    <w:rsid w:val="00664E89"/>
    <w:rsid w:val="0069662B"/>
    <w:rsid w:val="006A669B"/>
    <w:rsid w:val="006C1A22"/>
    <w:rsid w:val="006C1C57"/>
    <w:rsid w:val="006D770F"/>
    <w:rsid w:val="006E339D"/>
    <w:rsid w:val="00700BC3"/>
    <w:rsid w:val="00724BB7"/>
    <w:rsid w:val="007335FD"/>
    <w:rsid w:val="007350DF"/>
    <w:rsid w:val="007809A3"/>
    <w:rsid w:val="007D71FE"/>
    <w:rsid w:val="007E3B98"/>
    <w:rsid w:val="00833607"/>
    <w:rsid w:val="008403CA"/>
    <w:rsid w:val="008556CA"/>
    <w:rsid w:val="00863243"/>
    <w:rsid w:val="008A474A"/>
    <w:rsid w:val="008B6DC0"/>
    <w:rsid w:val="008C5A01"/>
    <w:rsid w:val="008D3D8C"/>
    <w:rsid w:val="009016FB"/>
    <w:rsid w:val="0090580A"/>
    <w:rsid w:val="00936356"/>
    <w:rsid w:val="009437B6"/>
    <w:rsid w:val="00951852"/>
    <w:rsid w:val="0096115E"/>
    <w:rsid w:val="00985741"/>
    <w:rsid w:val="009A2F4B"/>
    <w:rsid w:val="009B3441"/>
    <w:rsid w:val="009E131E"/>
    <w:rsid w:val="009E22F2"/>
    <w:rsid w:val="00A36A77"/>
    <w:rsid w:val="00A85218"/>
    <w:rsid w:val="00A92297"/>
    <w:rsid w:val="00A92DD4"/>
    <w:rsid w:val="00AE7606"/>
    <w:rsid w:val="00AF44FB"/>
    <w:rsid w:val="00B21CFB"/>
    <w:rsid w:val="00B335E4"/>
    <w:rsid w:val="00B46CA5"/>
    <w:rsid w:val="00B525CE"/>
    <w:rsid w:val="00B96050"/>
    <w:rsid w:val="00BA7BE8"/>
    <w:rsid w:val="00BB7523"/>
    <w:rsid w:val="00BC473B"/>
    <w:rsid w:val="00C07979"/>
    <w:rsid w:val="00C15A92"/>
    <w:rsid w:val="00C20253"/>
    <w:rsid w:val="00C27834"/>
    <w:rsid w:val="00C7161A"/>
    <w:rsid w:val="00C73195"/>
    <w:rsid w:val="00C77DFD"/>
    <w:rsid w:val="00C95811"/>
    <w:rsid w:val="00CB3D63"/>
    <w:rsid w:val="00CB634D"/>
    <w:rsid w:val="00CF1B58"/>
    <w:rsid w:val="00D35CA3"/>
    <w:rsid w:val="00D4662C"/>
    <w:rsid w:val="00D573E8"/>
    <w:rsid w:val="00D57BA0"/>
    <w:rsid w:val="00DA4C3D"/>
    <w:rsid w:val="00DA4C9E"/>
    <w:rsid w:val="00DA5B34"/>
    <w:rsid w:val="00DC3C0A"/>
    <w:rsid w:val="00DF5EC2"/>
    <w:rsid w:val="00E00897"/>
    <w:rsid w:val="00E05D30"/>
    <w:rsid w:val="00E25C78"/>
    <w:rsid w:val="00E500EC"/>
    <w:rsid w:val="00E623C5"/>
    <w:rsid w:val="00E83F3A"/>
    <w:rsid w:val="00EA4E64"/>
    <w:rsid w:val="00EF349C"/>
    <w:rsid w:val="00EF3B6B"/>
    <w:rsid w:val="00EF7FC1"/>
    <w:rsid w:val="00F02BA1"/>
    <w:rsid w:val="00F03B99"/>
    <w:rsid w:val="00F43D90"/>
    <w:rsid w:val="00F54B1F"/>
    <w:rsid w:val="00F71981"/>
    <w:rsid w:val="00F80F88"/>
    <w:rsid w:val="00F92C1A"/>
    <w:rsid w:val="00F9583B"/>
    <w:rsid w:val="00FA64E8"/>
    <w:rsid w:val="00FB3C7D"/>
    <w:rsid w:val="00FB4300"/>
    <w:rsid w:val="00FD27C7"/>
    <w:rsid w:val="00FD6888"/>
    <w:rsid w:val="00FE3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E9C7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E00897"/>
    <w:pPr>
      <w:spacing w:line="256" w:lineRule="auto"/>
    </w:p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E05D30"/>
    <w:pPr>
      <w:ind w:left="720"/>
      <w:contextualSpacing/>
    </w:pPr>
  </w:style>
  <w:style w:type="paragraph" w:customStyle="1" w:styleId="Default">
    <w:name w:val="Default"/>
    <w:rsid w:val="00E05D3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mrea">
    <w:name w:val="Table Grid"/>
    <w:basedOn w:val="Navadnatabela"/>
    <w:uiPriority w:val="39"/>
    <w:rsid w:val="00E05D3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basedOn w:val="Privzetapisavaodstavka"/>
    <w:uiPriority w:val="99"/>
    <w:semiHidden/>
    <w:unhideWhenUsed/>
    <w:rsid w:val="00E05D30"/>
    <w:rPr>
      <w:color w:val="0000FF"/>
      <w:u w:val="single"/>
    </w:rPr>
  </w:style>
  <w:style w:type="character" w:styleId="Pripombasklic">
    <w:name w:val="annotation reference"/>
    <w:basedOn w:val="Privzetapisavaodstavka"/>
    <w:uiPriority w:val="99"/>
    <w:semiHidden/>
    <w:unhideWhenUsed/>
    <w:rsid w:val="00E05D30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E05D30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E05D30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E05D30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E05D30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05D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05D30"/>
    <w:rPr>
      <w:rFonts w:ascii="Segoe UI" w:hAnsi="Segoe UI" w:cs="Segoe UI"/>
      <w:sz w:val="18"/>
      <w:szCs w:val="18"/>
    </w:rPr>
  </w:style>
  <w:style w:type="paragraph" w:customStyle="1" w:styleId="len">
    <w:name w:val="len"/>
    <w:basedOn w:val="Navaden"/>
    <w:rsid w:val="00E05D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customStyle="1" w:styleId="lennaslov">
    <w:name w:val="lennaslov"/>
    <w:basedOn w:val="Navaden"/>
    <w:rsid w:val="00E05D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customStyle="1" w:styleId="odstavek">
    <w:name w:val="odstavek"/>
    <w:basedOn w:val="Navaden"/>
    <w:rsid w:val="00E05D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Revizija">
    <w:name w:val="Revision"/>
    <w:hidden/>
    <w:uiPriority w:val="99"/>
    <w:semiHidden/>
    <w:rsid w:val="00DA4C3D"/>
    <w:pPr>
      <w:spacing w:after="0" w:line="240" w:lineRule="auto"/>
    </w:pPr>
  </w:style>
  <w:style w:type="paragraph" w:styleId="Glava">
    <w:name w:val="header"/>
    <w:basedOn w:val="Navaden"/>
    <w:link w:val="GlavaZnak"/>
    <w:uiPriority w:val="99"/>
    <w:unhideWhenUsed/>
    <w:rsid w:val="00331D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331D88"/>
  </w:style>
  <w:style w:type="paragraph" w:styleId="Noga">
    <w:name w:val="footer"/>
    <w:basedOn w:val="Navaden"/>
    <w:link w:val="NogaZnak"/>
    <w:uiPriority w:val="99"/>
    <w:unhideWhenUsed/>
    <w:rsid w:val="00331D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331D88"/>
  </w:style>
  <w:style w:type="character" w:styleId="SledenaHiperpovezava">
    <w:name w:val="FollowedHyperlink"/>
    <w:basedOn w:val="Privzetapisavaodstavka"/>
    <w:uiPriority w:val="99"/>
    <w:semiHidden/>
    <w:unhideWhenUsed/>
    <w:rsid w:val="0002000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66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607875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206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398744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602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03505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8610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590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58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10031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53202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620546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00321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63240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977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6004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3548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8160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108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94899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81963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253172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216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77760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9347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60283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21942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0243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0594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2539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7081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54221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27613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1727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12189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282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061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43835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542140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10875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152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153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3901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2790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238643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295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9546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775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1410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655563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3714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59980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8466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248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769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56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8106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0245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979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900654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4782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46816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98465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69484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1910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0897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157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49031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5242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26781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4536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289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5418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8424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8385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87135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7551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5525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2260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6776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347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07657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94148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83240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70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531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9527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666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6561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076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327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84466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30032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5275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720468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82845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74873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8712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1213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7331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05876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58023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80792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46327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866839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87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48600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01726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35945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95924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13462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94325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499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705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8769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1490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7498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11209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4801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2358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819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33357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07085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980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7360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58447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5335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399474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1950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3888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0884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8143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31313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46152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0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141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4630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590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31706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7015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73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94899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4293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9981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50432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1739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4089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26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444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593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0253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6192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5535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53874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9376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23095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470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57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7918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913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05048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6339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4697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24523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83309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77366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248763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83505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5294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7618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986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84455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0343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74498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3884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4837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8868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42595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20200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0066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5369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328617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8500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014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848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5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8129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5154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0648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22366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23315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363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2061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7420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8653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56053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6475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158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14027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35315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931269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17031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1256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1227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4314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435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825341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47208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3854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264873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966464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39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3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05437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969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817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7554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8868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5624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0094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152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2231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3496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46858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821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8951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9458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361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8951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785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625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9974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4292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3350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5139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508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25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0414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9796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0500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1349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80800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94696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1951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604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42468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12464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6814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32623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9038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04570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8900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154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4891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0465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0939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7888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226385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8791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26531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2011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83041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20447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00811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570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8944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9306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89566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74142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3262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53927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5776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72067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6684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061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2612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841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9098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956135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636917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849409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993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44198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0701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7341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6981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81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33999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669486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154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90893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643727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932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1957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388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811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61401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40681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111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52759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63142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298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22149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90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6693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370171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102399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62957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763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51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26416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16310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2216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820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7974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429086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395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8939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5421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0804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79284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0028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77282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7066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967903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7756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6506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7242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659878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265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016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11705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6947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885393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408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82263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21261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882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515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603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873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6968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76526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1110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2926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05564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067227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39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035A82-2D08-4B76-9367-DD6DADB20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3282</Words>
  <Characters>18709</Characters>
  <Application>Microsoft Office Word</Application>
  <DocSecurity>0</DocSecurity>
  <Lines>155</Lines>
  <Paragraphs>43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2025-02-14T07:32:00Z</dcterms:created>
  <dcterms:modified xsi:type="dcterms:W3CDTF">2025-02-14T07:32:00Z</dcterms:modified>
</cp:coreProperties>
</file>